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77905" w14:textId="4744E590" w:rsidR="00B27DEE" w:rsidRPr="00D50D36" w:rsidRDefault="00B27DEE" w:rsidP="00B27DEE">
      <w:pPr>
        <w:widowControl w:val="0"/>
        <w:ind w:right="-7" w:firstLine="567"/>
        <w:jc w:val="right"/>
        <w:rPr>
          <w:rFonts w:ascii="GHEA Grapalat" w:hAnsi="GHEA Grapalat" w:cs="Sylfaen"/>
          <w:i/>
          <w:u w:val="single"/>
        </w:rPr>
      </w:pPr>
    </w:p>
    <w:p w14:paraId="182A6453" w14:textId="77777777" w:rsidR="00B27DEE" w:rsidRPr="009044F1" w:rsidRDefault="00B27DEE" w:rsidP="00B27D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D577DC6" w14:textId="77777777" w:rsidR="00B27DEE" w:rsidRPr="00BA7128" w:rsidRDefault="00B27DEE" w:rsidP="00B27D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1080E28F" w14:textId="77777777" w:rsidR="00B27DEE" w:rsidRPr="009044F1" w:rsidRDefault="00B27DEE" w:rsidP="00B27DEE">
      <w:pPr>
        <w:pStyle w:val="BodyTextIndent"/>
        <w:widowControl w:val="0"/>
        <w:spacing w:line="240" w:lineRule="auto"/>
        <w:ind w:firstLine="0"/>
        <w:jc w:val="center"/>
        <w:rPr>
          <w:rFonts w:ascii="GHEA Grapalat" w:hAnsi="GHEA Grapalat"/>
          <w:i w:val="0"/>
          <w:sz w:val="24"/>
          <w:szCs w:val="24"/>
        </w:rPr>
      </w:pPr>
    </w:p>
    <w:p w14:paraId="7A6918A5" w14:textId="77777777" w:rsidR="005F79D5" w:rsidRDefault="005F79D5" w:rsidP="005F79D5">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2CE37751" w14:textId="77777777" w:rsidR="005F79D5" w:rsidRPr="009044F1" w:rsidRDefault="005F79D5" w:rsidP="005F79D5">
      <w:pPr>
        <w:pStyle w:val="BodyTextIndent"/>
        <w:widowControl w:val="0"/>
        <w:spacing w:after="160" w:line="240" w:lineRule="auto"/>
        <w:ind w:firstLine="0"/>
        <w:jc w:val="center"/>
        <w:rPr>
          <w:rFonts w:ascii="GHEA Grapalat" w:hAnsi="GHEA Grapalat"/>
          <w:i w:val="0"/>
          <w:sz w:val="24"/>
          <w:szCs w:val="24"/>
        </w:rPr>
      </w:pPr>
    </w:p>
    <w:p w14:paraId="2D651E31" w14:textId="74A8018D" w:rsidR="005F79D5" w:rsidRPr="009044F1" w:rsidRDefault="005F79D5" w:rsidP="005F79D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C464F6">
        <w:rPr>
          <w:rFonts w:ascii="GHEA Grapalat" w:hAnsi="GHEA Grapalat"/>
          <w:i w:val="0"/>
          <w:sz w:val="24"/>
          <w:szCs w:val="24"/>
        </w:rPr>
        <w:t>"</w:t>
      </w:r>
      <w:r w:rsidR="00EE6D58" w:rsidRPr="00EE6D58">
        <w:rPr>
          <w:rFonts w:ascii="GHEA Grapalat" w:hAnsi="GHEA Grapalat"/>
          <w:i w:val="0"/>
          <w:sz w:val="24"/>
          <w:szCs w:val="24"/>
        </w:rPr>
        <w:t>02</w:t>
      </w:r>
      <w:r w:rsidRPr="00C464F6">
        <w:rPr>
          <w:rFonts w:ascii="GHEA Grapalat" w:hAnsi="GHEA Grapalat"/>
          <w:i w:val="0"/>
          <w:sz w:val="24"/>
          <w:szCs w:val="24"/>
        </w:rPr>
        <w:t>" "</w:t>
      </w:r>
      <w:r>
        <w:rPr>
          <w:rFonts w:ascii="GHEA Grapalat" w:hAnsi="GHEA Grapalat"/>
          <w:i w:val="0"/>
          <w:sz w:val="24"/>
          <w:szCs w:val="24"/>
          <w:lang w:val="hy-AM"/>
        </w:rPr>
        <w:t>1</w:t>
      </w:r>
      <w:r w:rsidR="00EE6D58">
        <w:rPr>
          <w:rFonts w:ascii="GHEA Grapalat" w:hAnsi="GHEA Grapalat"/>
          <w:i w:val="0"/>
          <w:sz w:val="24"/>
          <w:szCs w:val="24"/>
          <w:lang w:val="hy-AM"/>
        </w:rPr>
        <w:t>2</w:t>
      </w:r>
      <w:r w:rsidRPr="00C464F6">
        <w:rPr>
          <w:rFonts w:ascii="GHEA Grapalat" w:hAnsi="GHEA Grapalat"/>
          <w:i w:val="0"/>
          <w:sz w:val="24"/>
          <w:szCs w:val="24"/>
        </w:rPr>
        <w:t xml:space="preserve"> 202</w:t>
      </w:r>
      <w:r>
        <w:rPr>
          <w:rFonts w:ascii="GHEA Grapalat" w:hAnsi="GHEA Grapalat"/>
          <w:i w:val="0"/>
          <w:sz w:val="24"/>
          <w:szCs w:val="24"/>
          <w:lang w:val="hy-AM"/>
        </w:rPr>
        <w:t>5</w:t>
      </w:r>
      <w:r w:rsidRPr="00C464F6">
        <w:rPr>
          <w:rFonts w:ascii="GHEA Grapalat" w:hAnsi="GHEA Grapalat"/>
          <w:i w:val="0"/>
          <w:sz w:val="24"/>
          <w:szCs w:val="24"/>
        </w:rPr>
        <w:t xml:space="preserve"> года </w:t>
      </w:r>
      <w:r w:rsidRPr="009044F1">
        <w:rPr>
          <w:rFonts w:ascii="GHEA Grapalat" w:hAnsi="GHEA Grapalat"/>
          <w:i w:val="0"/>
          <w:sz w:val="24"/>
          <w:szCs w:val="24"/>
        </w:rPr>
        <w:t xml:space="preserve"> </w:t>
      </w:r>
    </w:p>
    <w:p w14:paraId="1B440762" w14:textId="481FE9D3" w:rsidR="005F79D5" w:rsidRPr="005F79D5" w:rsidRDefault="005F79D5" w:rsidP="005F79D5">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w:t>
      </w:r>
      <w:r w:rsidR="007A3CA1">
        <w:rPr>
          <w:rFonts w:ascii="GHEA Grapalat" w:hAnsi="GHEA Grapalat"/>
          <w:i w:val="0"/>
          <w:sz w:val="24"/>
          <w:szCs w:val="24"/>
          <w:lang w:val="en-US"/>
        </w:rPr>
        <w:t>BM</w:t>
      </w:r>
      <w:r>
        <w:rPr>
          <w:rFonts w:ascii="GHEA Grapalat" w:hAnsi="GHEA Grapalat"/>
          <w:i w:val="0"/>
          <w:sz w:val="24"/>
          <w:szCs w:val="24"/>
        </w:rPr>
        <w:t>ASHDZB-2</w:t>
      </w:r>
      <w:r>
        <w:rPr>
          <w:rFonts w:ascii="GHEA Grapalat" w:hAnsi="GHEA Grapalat"/>
          <w:i w:val="0"/>
          <w:sz w:val="24"/>
          <w:szCs w:val="24"/>
          <w:lang w:val="hy-AM"/>
        </w:rPr>
        <w:t>6</w:t>
      </w:r>
      <w:r>
        <w:rPr>
          <w:rFonts w:ascii="GHEA Grapalat" w:hAnsi="GHEA Grapalat"/>
          <w:i w:val="0"/>
          <w:sz w:val="24"/>
          <w:szCs w:val="24"/>
        </w:rPr>
        <w:t>/</w:t>
      </w:r>
      <w:r>
        <w:rPr>
          <w:rFonts w:ascii="GHEA Grapalat" w:hAnsi="GHEA Grapalat"/>
          <w:i w:val="0"/>
          <w:sz w:val="24"/>
          <w:szCs w:val="24"/>
          <w:lang w:val="hy-AM"/>
        </w:rPr>
        <w:t>3</w:t>
      </w:r>
    </w:p>
    <w:p w14:paraId="1BDBFC51" w14:textId="230AEC35" w:rsidR="005F79D5" w:rsidRPr="009044F1" w:rsidRDefault="005F79D5" w:rsidP="005F79D5">
      <w:pPr>
        <w:pStyle w:val="BodyTextIndent"/>
        <w:widowControl w:val="0"/>
        <w:spacing w:line="240" w:lineRule="auto"/>
        <w:ind w:firstLine="0"/>
        <w:rPr>
          <w:rFonts w:ascii="GHEA Grapalat" w:hAnsi="GHEA Grapalat"/>
          <w:i w:val="0"/>
          <w:sz w:val="24"/>
          <w:szCs w:val="24"/>
        </w:rPr>
      </w:pPr>
      <w:r w:rsidRPr="00477BCE">
        <w:rPr>
          <w:rFonts w:ascii="GHEA Grapalat" w:hAnsi="GHEA Grapalat"/>
          <w:i w:val="0"/>
          <w:sz w:val="24"/>
          <w:szCs w:val="24"/>
        </w:rPr>
        <w:t xml:space="preserve">   </w:t>
      </w:r>
      <w:r w:rsidRPr="009F3DC7">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700027">
        <w:rPr>
          <w:rFonts w:ascii="GHEA Grapalat" w:hAnsi="GHEA Grapalat"/>
          <w:i w:val="0"/>
          <w:sz w:val="24"/>
          <w:szCs w:val="24"/>
        </w:rPr>
        <w:t xml:space="preserve"> </w:t>
      </w:r>
      <w:r w:rsidRPr="00462876">
        <w:rPr>
          <w:rFonts w:ascii="GHEA Grapalat" w:hAnsi="GHEA Grapalat"/>
          <w:i w:val="0"/>
          <w:sz w:val="24"/>
          <w:szCs w:val="24"/>
        </w:rPr>
        <w:t>находящийся по адресу:  РА, г.Ереван, ул. Аргишти 1</w:t>
      </w:r>
      <w:r w:rsidRPr="00477BC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7A3CA1">
        <w:rPr>
          <w:rFonts w:ascii="GHEA Grapalat" w:hAnsi="GHEA Grapalat"/>
          <w:i w:val="0"/>
          <w:sz w:val="24"/>
          <w:szCs w:val="24"/>
        </w:rPr>
        <w:t>открытый конкурс</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7">
        <w:r w:rsidRPr="009044F1">
          <w:rPr>
            <w:rFonts w:ascii="GHEA Grapalat" w:hAnsi="GHEA Grapalat"/>
            <w:i w:val="0"/>
            <w:sz w:val="24"/>
            <w:szCs w:val="24"/>
          </w:rPr>
          <w:t>www.armeps.am</w:t>
        </w:r>
      </w:hyperlink>
      <w:r w:rsidRPr="009044F1">
        <w:rPr>
          <w:rFonts w:ascii="GHEA Grapalat" w:hAnsi="GHEA Grapalat"/>
          <w:i w:val="0"/>
          <w:sz w:val="24"/>
          <w:szCs w:val="24"/>
        </w:rPr>
        <w:t>).</w:t>
      </w:r>
    </w:p>
    <w:p w14:paraId="616B6E5D" w14:textId="5A7BD919" w:rsidR="005F79D5" w:rsidRDefault="005F79D5" w:rsidP="005F79D5">
      <w:pPr>
        <w:pStyle w:val="BodyTextIndent"/>
        <w:widowControl w:val="0"/>
        <w:spacing w:line="240" w:lineRule="auto"/>
        <w:ind w:firstLine="567"/>
        <w:rPr>
          <w:rFonts w:ascii="GHEA Grapalat" w:hAnsi="GHEA Grapalat"/>
          <w:i w:val="0"/>
          <w:spacing w:val="6"/>
          <w:sz w:val="24"/>
          <w:szCs w:val="24"/>
          <w:lang w:val="hy-AM"/>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Pr>
          <w:rFonts w:ascii="GHEA Grapalat" w:hAnsi="GHEA Grapalat" w:cs="Sylfaen"/>
          <w:b/>
          <w:sz w:val="22"/>
          <w:lang w:val="hy-AM"/>
        </w:rPr>
        <w:t>Работы по</w:t>
      </w:r>
      <w:r w:rsidR="007A3CA1">
        <w:rPr>
          <w:rFonts w:ascii="GHEA Grapalat" w:hAnsi="GHEA Grapalat" w:cs="Sylfaen"/>
          <w:b/>
          <w:sz w:val="22"/>
        </w:rPr>
        <w:t xml:space="preserve"> приобретению и</w:t>
      </w:r>
      <w:r>
        <w:rPr>
          <w:rFonts w:ascii="GHEA Grapalat" w:hAnsi="GHEA Grapalat" w:cs="Sylfaen"/>
          <w:b/>
          <w:sz w:val="22"/>
          <w:lang w:val="hy-AM"/>
        </w:rPr>
        <w:t xml:space="preserve"> установке дорожных знаков в городе Ереван</w:t>
      </w:r>
      <w:r>
        <w:rPr>
          <w:rFonts w:ascii="GHEA Grapalat" w:hAnsi="GHEA Grapalat" w:cs="Sylfaen" w:hint="eastAsia"/>
          <w:b/>
          <w:sz w:val="22"/>
          <w:lang w:val="hy-AM"/>
        </w:rPr>
        <w:t>.</w:t>
      </w:r>
      <w:r>
        <w:rPr>
          <w:rFonts w:ascii="GHEA Grapalat" w:hAnsi="GHEA Grapalat"/>
          <w:i w:val="0"/>
          <w:sz w:val="24"/>
          <w:szCs w:val="24"/>
        </w:rPr>
        <w:t>(далее — договор).</w:t>
      </w:r>
      <w:r w:rsidRPr="00477BCE">
        <w:rPr>
          <w:rFonts w:ascii="GHEA Grapalat" w:hAnsi="GHEA Grapalat"/>
          <w:i w:val="0"/>
          <w:spacing w:val="6"/>
          <w:sz w:val="24"/>
          <w:szCs w:val="24"/>
        </w:rPr>
        <w:t xml:space="preserve"> </w:t>
      </w:r>
    </w:p>
    <w:p w14:paraId="2D116402" w14:textId="77777777" w:rsidR="00B27DEE" w:rsidRPr="009044F1" w:rsidRDefault="00B27DEE" w:rsidP="00B27D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0F366105" w14:textId="77777777" w:rsidR="00B27DEE" w:rsidRPr="003F762C" w:rsidRDefault="00B27DEE" w:rsidP="00B27DE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637BC901" w14:textId="77777777" w:rsidR="00B27DEE" w:rsidRPr="00D5443D" w:rsidRDefault="00B27DEE" w:rsidP="00B27DE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EDB134B" w14:textId="24221529" w:rsidR="00B27DEE" w:rsidRPr="00C07F24" w:rsidRDefault="00B27DEE" w:rsidP="00B27D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xml:space="preserve">), </w:t>
      </w:r>
      <w:r w:rsidR="008326E6" w:rsidRPr="008326E6">
        <w:rPr>
          <w:rFonts w:ascii="GHEA Grapalat" w:hAnsi="GHEA Grapalat"/>
          <w:b/>
          <w:bCs/>
          <w:i w:val="0"/>
          <w:iCs/>
        </w:rPr>
        <w:t>до</w:t>
      </w:r>
      <w:r w:rsidR="008326E6">
        <w:rPr>
          <w:rFonts w:ascii="GHEA Grapalat" w:hAnsi="GHEA Grapalat"/>
        </w:rPr>
        <w:t xml:space="preserve"> </w:t>
      </w:r>
      <w:r w:rsidR="008326E6">
        <w:rPr>
          <w:rFonts w:ascii="GHEA Grapalat" w:hAnsi="GHEA Grapalat"/>
          <w:b/>
          <w:i w:val="0"/>
          <w:iCs/>
          <w:lang w:val="hy-AM"/>
        </w:rPr>
        <w:t>11:00</w:t>
      </w:r>
      <w:r w:rsidR="008326E6" w:rsidRPr="00601797">
        <w:rPr>
          <w:rFonts w:ascii="GHEA Grapalat" w:hAnsi="GHEA Grapalat"/>
          <w:b/>
          <w:i w:val="0"/>
          <w:iCs/>
          <w:lang w:val="hy-AM"/>
        </w:rPr>
        <w:t xml:space="preserve"> часов </w:t>
      </w:r>
      <w:r w:rsidR="008326E6">
        <w:rPr>
          <w:rFonts w:ascii="GHEA Grapalat" w:hAnsi="GHEA Grapalat"/>
          <w:b/>
          <w:i w:val="0"/>
          <w:iCs/>
          <w:lang w:val="hy-AM"/>
        </w:rPr>
        <w:t>---</w:t>
      </w:r>
      <w:r w:rsidR="00111D7A">
        <w:rPr>
          <w:rFonts w:ascii="GHEA Grapalat" w:hAnsi="GHEA Grapalat"/>
          <w:b/>
          <w:i w:val="0"/>
          <w:iCs/>
          <w:lang w:val="hy-AM"/>
        </w:rPr>
        <w:t>07</w:t>
      </w:r>
      <w:r w:rsidR="008326E6">
        <w:rPr>
          <w:rFonts w:ascii="GHEA Grapalat" w:hAnsi="GHEA Grapalat"/>
          <w:b/>
          <w:i w:val="0"/>
          <w:iCs/>
          <w:lang w:val="hy-AM"/>
        </w:rPr>
        <w:t>.01.2026</w:t>
      </w:r>
      <w:r w:rsidRPr="009044F1">
        <w:rPr>
          <w:rFonts w:ascii="GHEA Grapalat" w:hAnsi="GHEA Grapalat"/>
          <w:i w:val="0"/>
          <w:sz w:val="24"/>
          <w:szCs w:val="24"/>
        </w:rPr>
        <w:t xml:space="preserve"> с даты опубликования настоящего объявления.</w:t>
      </w:r>
    </w:p>
    <w:p w14:paraId="557FD540" w14:textId="77777777" w:rsidR="00B27DEE" w:rsidRPr="001B32D9" w:rsidRDefault="00B27DEE" w:rsidP="00B27D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424CA26" w14:textId="5D38EC9F" w:rsidR="00B27DEE" w:rsidRPr="001B32D9" w:rsidRDefault="00B27DEE" w:rsidP="00B27D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8326E6" w:rsidRPr="008326E6">
        <w:rPr>
          <w:rFonts w:ascii="GHEA Grapalat" w:hAnsi="GHEA Grapalat"/>
          <w:b/>
          <w:bCs/>
          <w:i w:val="0"/>
          <w:iCs/>
        </w:rPr>
        <w:t>до</w:t>
      </w:r>
      <w:r w:rsidR="008326E6">
        <w:rPr>
          <w:rFonts w:ascii="GHEA Grapalat" w:hAnsi="GHEA Grapalat"/>
        </w:rPr>
        <w:t xml:space="preserve"> </w:t>
      </w:r>
      <w:r w:rsidR="008326E6">
        <w:rPr>
          <w:rFonts w:ascii="GHEA Grapalat" w:hAnsi="GHEA Grapalat"/>
          <w:b/>
          <w:i w:val="0"/>
          <w:iCs/>
          <w:lang w:val="hy-AM"/>
        </w:rPr>
        <w:t>11:00</w:t>
      </w:r>
      <w:r w:rsidR="008326E6" w:rsidRPr="00601797">
        <w:rPr>
          <w:rFonts w:ascii="GHEA Grapalat" w:hAnsi="GHEA Grapalat"/>
          <w:b/>
          <w:i w:val="0"/>
          <w:iCs/>
          <w:lang w:val="hy-AM"/>
        </w:rPr>
        <w:t xml:space="preserve"> часов </w:t>
      </w:r>
      <w:r w:rsidR="00111D7A">
        <w:rPr>
          <w:rFonts w:ascii="GHEA Grapalat" w:hAnsi="GHEA Grapalat"/>
          <w:b/>
          <w:i w:val="0"/>
          <w:iCs/>
          <w:lang w:val="hy-AM"/>
        </w:rPr>
        <w:t>07</w:t>
      </w:r>
      <w:r w:rsidR="008326E6">
        <w:rPr>
          <w:rFonts w:ascii="GHEA Grapalat" w:hAnsi="GHEA Grapalat"/>
          <w:b/>
          <w:i w:val="0"/>
          <w:iCs/>
          <w:lang w:val="hy-AM"/>
        </w:rPr>
        <w:t>.01.2026</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3D102C94" w14:textId="77777777" w:rsidR="00C076E1" w:rsidRPr="001B32D9" w:rsidRDefault="00C076E1" w:rsidP="00C076E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08B040E" w14:textId="77777777" w:rsidR="00C076E1" w:rsidRDefault="00C076E1" w:rsidP="00C076E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60276234" w14:textId="77777777" w:rsidR="00C076E1" w:rsidRPr="007812FF" w:rsidRDefault="00C076E1" w:rsidP="00C076E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Pr="00755398">
        <w:rPr>
          <w:rFonts w:ascii="GHEA Grapalat" w:hAnsi="GHEA Grapalat"/>
          <w:sz w:val="24"/>
          <w:szCs w:val="24"/>
        </w:rPr>
        <w:t>373</w:t>
      </w:r>
    </w:p>
    <w:p w14:paraId="61EF4BEA" w14:textId="77777777" w:rsidR="00C076E1" w:rsidRDefault="00C076E1" w:rsidP="00C076E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r>
        <w:rPr>
          <w:rFonts w:ascii="GHEA Grapalat" w:hAnsi="GHEA Grapalat"/>
          <w:i w:val="0"/>
          <w:sz w:val="24"/>
          <w:szCs w:val="24"/>
          <w:lang w:val="en-US"/>
        </w:rPr>
        <w:t>gor</w:t>
      </w:r>
      <w:r w:rsidRPr="007812FF">
        <w:rPr>
          <w:rFonts w:ascii="GHEA Grapalat" w:hAnsi="GHEA Grapalat"/>
          <w:i w:val="0"/>
          <w:sz w:val="24"/>
          <w:szCs w:val="24"/>
        </w:rPr>
        <w:t>.</w:t>
      </w:r>
      <w:r>
        <w:rPr>
          <w:rFonts w:ascii="GHEA Grapalat" w:hAnsi="GHEA Grapalat"/>
          <w:i w:val="0"/>
          <w:sz w:val="24"/>
          <w:szCs w:val="24"/>
          <w:lang w:val="en-US"/>
        </w:rPr>
        <w:t>muradyan</w:t>
      </w:r>
      <w:r w:rsidRPr="007812FF">
        <w:rPr>
          <w:rFonts w:ascii="GHEA Grapalat" w:hAnsi="GHEA Grapalat"/>
          <w:i w:val="0"/>
          <w:sz w:val="24"/>
          <w:szCs w:val="24"/>
        </w:rPr>
        <w:t>@</w:t>
      </w:r>
      <w:r>
        <w:rPr>
          <w:rFonts w:ascii="GHEA Grapalat" w:hAnsi="GHEA Grapalat"/>
          <w:i w:val="0"/>
          <w:sz w:val="24"/>
          <w:szCs w:val="24"/>
          <w:lang w:val="en-US"/>
        </w:rPr>
        <w:t>yerevan</w:t>
      </w:r>
      <w:r w:rsidRPr="007812FF">
        <w:rPr>
          <w:rFonts w:ascii="GHEA Grapalat" w:hAnsi="GHEA Grapalat"/>
          <w:i w:val="0"/>
          <w:sz w:val="24"/>
          <w:szCs w:val="24"/>
        </w:rPr>
        <w:t>.</w:t>
      </w:r>
      <w:r>
        <w:rPr>
          <w:rFonts w:ascii="GHEA Grapalat" w:hAnsi="GHEA Grapalat"/>
          <w:i w:val="0"/>
          <w:sz w:val="24"/>
          <w:szCs w:val="24"/>
          <w:lang w:val="en-US"/>
        </w:rPr>
        <w:t>am</w:t>
      </w:r>
      <w:r w:rsidRPr="007812FF">
        <w:rPr>
          <w:rFonts w:ascii="GHEA Grapalat" w:hAnsi="GHEA Grapalat"/>
          <w:i w:val="0"/>
          <w:sz w:val="24"/>
          <w:szCs w:val="24"/>
        </w:rPr>
        <w:t xml:space="preserve"> </w:t>
      </w:r>
    </w:p>
    <w:p w14:paraId="344046D8" w14:textId="77777777" w:rsidR="00C076E1" w:rsidRDefault="00C076E1" w:rsidP="00C076E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043FD510" w14:textId="368F933C" w:rsidR="00B27DEE" w:rsidRPr="00D5443D" w:rsidRDefault="00B27DEE" w:rsidP="00B27DEE">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10EEB84C" w14:textId="77777777" w:rsidR="00B42934" w:rsidRPr="009044F1" w:rsidRDefault="00B42934" w:rsidP="00B42934">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3120F84D" w14:textId="1E6D8D0F" w:rsidR="00B42934" w:rsidRPr="009044F1" w:rsidRDefault="00B42934" w:rsidP="00B42934">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открытый конкурс</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rPr>
        <w:t>EQ-BMAShDzB-2</w:t>
      </w:r>
      <w:r w:rsidR="0085615C">
        <w:rPr>
          <w:rFonts w:ascii="GHEA Grapalat" w:hAnsi="GHEA Grapalat"/>
          <w:i/>
        </w:rPr>
        <w:t>6</w:t>
      </w:r>
      <w:r>
        <w:rPr>
          <w:rFonts w:ascii="GHEA Grapalat" w:hAnsi="GHEA Grapalat"/>
          <w:i/>
        </w:rPr>
        <w:t>/</w:t>
      </w:r>
      <w:r w:rsidR="0085615C">
        <w:rPr>
          <w:rFonts w:ascii="GHEA Grapalat" w:hAnsi="GHEA Grapalat"/>
          <w:i/>
        </w:rPr>
        <w:t>3</w:t>
      </w:r>
      <w:r w:rsidRPr="001B32D9">
        <w:rPr>
          <w:rFonts w:ascii="GHEA Grapalat" w:hAnsi="GHEA Grapalat" w:cs="Times Armenian"/>
          <w:i/>
        </w:rPr>
        <w:br/>
      </w:r>
      <w:r>
        <w:rPr>
          <w:rFonts w:ascii="GHEA Grapalat" w:hAnsi="GHEA Grapalat"/>
          <w:i/>
        </w:rPr>
        <w:t xml:space="preserve">№ </w:t>
      </w:r>
      <w:r w:rsidRPr="006E7AF9">
        <w:rPr>
          <w:rFonts w:ascii="GHEA Grapalat" w:hAnsi="GHEA Grapalat"/>
          <w:i/>
        </w:rPr>
        <w:t>3</w:t>
      </w:r>
      <w:r w:rsidRPr="009044F1">
        <w:rPr>
          <w:rFonts w:ascii="GHEA Grapalat" w:hAnsi="GHEA Grapalat"/>
          <w:i/>
        </w:rPr>
        <w:t xml:space="preserve"> от </w:t>
      </w:r>
      <w:r w:rsidR="00270A3A" w:rsidRPr="00C823E7">
        <w:rPr>
          <w:rFonts w:ascii="GHEA Grapalat" w:hAnsi="GHEA Grapalat"/>
          <w:i/>
        </w:rPr>
        <w:t>02</w:t>
      </w:r>
      <w:r w:rsidRPr="006E7AF9">
        <w:rPr>
          <w:rFonts w:ascii="GHEA Grapalat" w:hAnsi="GHEA Grapalat"/>
          <w:i/>
          <w:color w:val="FF0000"/>
        </w:rPr>
        <w:t>.</w:t>
      </w:r>
      <w:r>
        <w:rPr>
          <w:rFonts w:ascii="GHEA Grapalat" w:hAnsi="GHEA Grapalat"/>
          <w:i/>
          <w:color w:val="FF0000"/>
        </w:rPr>
        <w:t>1</w:t>
      </w:r>
      <w:r w:rsidR="00270A3A" w:rsidRPr="00C823E7">
        <w:rPr>
          <w:rFonts w:ascii="GHEA Grapalat" w:hAnsi="GHEA Grapalat"/>
          <w:i/>
          <w:color w:val="FF0000"/>
        </w:rPr>
        <w:t>2</w:t>
      </w:r>
      <w:r>
        <w:rPr>
          <w:rFonts w:ascii="GHEA Grapalat" w:hAnsi="GHEA Grapalat"/>
          <w:i/>
          <w:color w:val="FF0000"/>
          <w:lang w:val="hy-AM"/>
        </w:rPr>
        <w:t>.</w:t>
      </w:r>
      <w:r w:rsidRPr="006E7AF9">
        <w:rPr>
          <w:rFonts w:ascii="GHEA Grapalat" w:hAnsi="GHEA Grapalat"/>
          <w:i/>
          <w:color w:val="FF0000"/>
        </w:rPr>
        <w:t>202</w:t>
      </w:r>
      <w:r>
        <w:rPr>
          <w:rFonts w:ascii="GHEA Grapalat" w:hAnsi="GHEA Grapalat"/>
          <w:i/>
          <w:color w:val="FF0000"/>
          <w:lang w:val="hy-AM"/>
        </w:rPr>
        <w:t>5</w:t>
      </w:r>
      <w:r w:rsidRPr="006E7AF9">
        <w:rPr>
          <w:rFonts w:ascii="GHEA Grapalat" w:hAnsi="GHEA Grapalat"/>
          <w:i/>
          <w:color w:val="FF0000"/>
        </w:rPr>
        <w:t xml:space="preserve"> </w:t>
      </w:r>
      <w:r w:rsidRPr="009044F1">
        <w:rPr>
          <w:rFonts w:ascii="GHEA Grapalat" w:hAnsi="GHEA Grapalat"/>
          <w:i/>
        </w:rPr>
        <w:t>г.</w:t>
      </w:r>
    </w:p>
    <w:p w14:paraId="58E280C1" w14:textId="77777777" w:rsidR="00B42934" w:rsidRPr="009044F1" w:rsidRDefault="00B42934" w:rsidP="00B42934">
      <w:pPr>
        <w:pStyle w:val="BodyText"/>
        <w:widowControl w:val="0"/>
        <w:spacing w:after="0"/>
        <w:ind w:right="-7" w:firstLine="567"/>
        <w:jc w:val="center"/>
        <w:rPr>
          <w:rFonts w:ascii="GHEA Grapalat" w:hAnsi="GHEA Grapalat"/>
        </w:rPr>
      </w:pPr>
    </w:p>
    <w:p w14:paraId="047263B4" w14:textId="77777777" w:rsidR="00B42934" w:rsidRPr="003A1EBB" w:rsidRDefault="00B42934" w:rsidP="00B42934">
      <w:pPr>
        <w:pStyle w:val="BodyText"/>
        <w:widowControl w:val="0"/>
        <w:spacing w:after="0"/>
        <w:ind w:right="-7" w:firstLine="567"/>
        <w:jc w:val="center"/>
        <w:rPr>
          <w:rFonts w:ascii="GHEA Grapalat" w:hAnsi="GHEA Grapalat"/>
        </w:rPr>
      </w:pPr>
    </w:p>
    <w:p w14:paraId="33679FF9" w14:textId="77777777" w:rsidR="00B42934" w:rsidRPr="003A1EBB" w:rsidRDefault="00B42934" w:rsidP="00B42934">
      <w:pPr>
        <w:pStyle w:val="BodyText"/>
        <w:widowControl w:val="0"/>
        <w:spacing w:after="0"/>
        <w:ind w:right="-7" w:firstLine="567"/>
        <w:jc w:val="center"/>
        <w:rPr>
          <w:rFonts w:ascii="GHEA Grapalat" w:hAnsi="GHEA Grapalat"/>
        </w:rPr>
      </w:pPr>
    </w:p>
    <w:p w14:paraId="2970D40C" w14:textId="77777777" w:rsidR="00B42934" w:rsidRPr="003A1EBB" w:rsidRDefault="00B42934" w:rsidP="00B42934">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88399DD" w14:textId="77777777" w:rsidR="00B42934" w:rsidRPr="003A1EBB" w:rsidRDefault="00B42934" w:rsidP="00B42934">
      <w:pPr>
        <w:pStyle w:val="BodyText"/>
        <w:widowControl w:val="0"/>
        <w:spacing w:after="0"/>
        <w:ind w:right="-7" w:firstLine="567"/>
        <w:jc w:val="center"/>
        <w:rPr>
          <w:rFonts w:ascii="GHEA Grapalat" w:hAnsi="GHEA Grapalat"/>
        </w:rPr>
      </w:pPr>
    </w:p>
    <w:p w14:paraId="1BB29465" w14:textId="77777777" w:rsidR="00B42934" w:rsidRPr="003A1EBB" w:rsidRDefault="00B42934" w:rsidP="00B42934">
      <w:pPr>
        <w:pStyle w:val="BodyText"/>
        <w:widowControl w:val="0"/>
        <w:spacing w:after="0"/>
        <w:ind w:right="-7" w:firstLine="567"/>
        <w:jc w:val="center"/>
        <w:rPr>
          <w:rFonts w:ascii="GHEA Grapalat" w:hAnsi="GHEA Grapalat"/>
        </w:rPr>
      </w:pPr>
    </w:p>
    <w:p w14:paraId="2CF3A9C1" w14:textId="77777777" w:rsidR="00B42934" w:rsidRPr="009044F1" w:rsidRDefault="00B42934" w:rsidP="00B42934">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AC41A65" w14:textId="77777777" w:rsidR="00B42934" w:rsidRPr="009044F1" w:rsidRDefault="00B42934" w:rsidP="00B42934">
      <w:pPr>
        <w:pStyle w:val="BodyText"/>
        <w:widowControl w:val="0"/>
        <w:spacing w:after="0"/>
        <w:ind w:right="-7" w:firstLine="567"/>
        <w:jc w:val="center"/>
        <w:rPr>
          <w:rFonts w:ascii="GHEA Grapalat" w:hAnsi="GHEA Grapalat" w:cs="Sylfaen"/>
        </w:rPr>
      </w:pPr>
    </w:p>
    <w:p w14:paraId="703560E4" w14:textId="77777777" w:rsidR="00B42934" w:rsidRPr="009044F1" w:rsidRDefault="00B42934" w:rsidP="00B42934">
      <w:pPr>
        <w:pStyle w:val="BodyText"/>
        <w:widowControl w:val="0"/>
        <w:spacing w:after="0"/>
        <w:ind w:right="-7" w:firstLine="567"/>
        <w:jc w:val="center"/>
        <w:rPr>
          <w:rFonts w:ascii="GHEA Grapalat" w:hAnsi="GHEA Grapalat" w:cs="Sylfaen"/>
        </w:rPr>
      </w:pPr>
    </w:p>
    <w:p w14:paraId="4AD3009D" w14:textId="1310B43E" w:rsidR="00B42934" w:rsidRDefault="00B42934" w:rsidP="00B42934">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ОТКРЫТЫЙ КОНКУРС</w:t>
      </w:r>
      <w:r w:rsidRPr="009044F1">
        <w:rPr>
          <w:rFonts w:ascii="GHEA Grapalat" w:hAnsi="GHEA Grapalat"/>
        </w:rPr>
        <w:t xml:space="preserve">, </w:t>
      </w:r>
      <w:r>
        <w:rPr>
          <w:rFonts w:ascii="GHEA Grapalat" w:hAnsi="GHEA Grapalat"/>
        </w:rPr>
        <w:t xml:space="preserve">ОБЪЯВЛЕННЫЙ С ЦЕЛЬЮ ПРИОБРЕТЕНИЯ работы по приобтетению и установке дорожных знаков в городе Ереване ДЛЯ НУЖД </w:t>
      </w:r>
      <w:r>
        <w:rPr>
          <w:rFonts w:ascii="GHEA Grapalat" w:hAnsi="GHEA Grapalat" w:cs="Sylfaen"/>
          <w:b/>
        </w:rPr>
        <w:t>МЭРИЯ Г.ЕРЕВАНА</w:t>
      </w:r>
    </w:p>
    <w:p w14:paraId="1C1A7926" w14:textId="77777777" w:rsidR="00B27DEE" w:rsidRPr="009044F1" w:rsidRDefault="00B27DEE" w:rsidP="00B27DEE">
      <w:pPr>
        <w:pStyle w:val="BodyText"/>
        <w:widowControl w:val="0"/>
        <w:spacing w:after="0"/>
        <w:ind w:right="-7" w:firstLine="567"/>
        <w:jc w:val="center"/>
        <w:rPr>
          <w:rFonts w:ascii="GHEA Grapalat" w:hAnsi="GHEA Grapalat"/>
        </w:rPr>
      </w:pPr>
    </w:p>
    <w:p w14:paraId="3EA67927" w14:textId="77777777" w:rsidR="00B27DEE" w:rsidRPr="009044F1" w:rsidRDefault="00B27DEE" w:rsidP="00B27DEE">
      <w:pPr>
        <w:pStyle w:val="BodyText"/>
        <w:widowControl w:val="0"/>
        <w:spacing w:after="0"/>
        <w:ind w:right="-7" w:firstLine="567"/>
        <w:jc w:val="center"/>
        <w:rPr>
          <w:rFonts w:ascii="GHEA Grapalat" w:hAnsi="GHEA Grapalat"/>
        </w:rPr>
      </w:pPr>
    </w:p>
    <w:p w14:paraId="1382988D" w14:textId="77777777" w:rsidR="00B27DEE" w:rsidRDefault="00B27DEE" w:rsidP="00B27DEE">
      <w:pPr>
        <w:rPr>
          <w:rFonts w:ascii="GHEA Grapalat" w:hAnsi="GHEA Grapalat"/>
        </w:rPr>
      </w:pPr>
      <w:r>
        <w:rPr>
          <w:rFonts w:ascii="GHEA Grapalat" w:hAnsi="GHEA Grapalat"/>
        </w:rPr>
        <w:br w:type="page"/>
      </w:r>
    </w:p>
    <w:p w14:paraId="1423025C" w14:textId="77777777" w:rsidR="00B27DEE" w:rsidRPr="009044F1" w:rsidRDefault="00B27DEE" w:rsidP="00B27DEE">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E1E528C" w14:textId="77777777" w:rsidR="00B27DEE" w:rsidRPr="005F25EF" w:rsidRDefault="00B27DEE" w:rsidP="00B27DEE">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C519782" w14:textId="77777777" w:rsidR="00B27DEE" w:rsidRPr="00F40235" w:rsidRDefault="00B27DEE" w:rsidP="00B27DEE">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12E171E" w14:textId="77777777" w:rsidR="00B27DEE" w:rsidRPr="00D3436F" w:rsidRDefault="00B27DEE" w:rsidP="00B27DEE">
      <w:pPr>
        <w:widowControl w:val="0"/>
        <w:ind w:firstLine="567"/>
        <w:jc w:val="both"/>
        <w:rPr>
          <w:rFonts w:ascii="GHEA Grapalat" w:hAnsi="GHEA Grapalat"/>
          <w:i/>
          <w:lang w:val="hy-AM"/>
        </w:rPr>
      </w:pPr>
    </w:p>
    <w:p w14:paraId="503998EA" w14:textId="77777777" w:rsidR="00B27DEE" w:rsidRPr="009044F1" w:rsidRDefault="00B27DEE" w:rsidP="00B27DEE">
      <w:pPr>
        <w:widowControl w:val="0"/>
        <w:ind w:firstLine="567"/>
        <w:jc w:val="both"/>
        <w:rPr>
          <w:rFonts w:ascii="GHEA Grapalat" w:hAnsi="GHEA Grapalat"/>
          <w:i/>
        </w:rPr>
      </w:pPr>
      <w:r w:rsidRPr="009044F1">
        <w:rPr>
          <w:rFonts w:ascii="GHEA Grapalat" w:hAnsi="GHEA Grapalat"/>
          <w:i/>
        </w:rPr>
        <w:t>Одновременно:</w:t>
      </w:r>
    </w:p>
    <w:p w14:paraId="4CAC19A1" w14:textId="77777777" w:rsidR="00B27DEE" w:rsidRPr="00506832" w:rsidRDefault="00B27DEE" w:rsidP="00B27DEE">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0160206A" w14:textId="77777777" w:rsidR="00B27DEE" w:rsidRDefault="00B27DEE" w:rsidP="00B27DEE">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5FC83DB3" w14:textId="77777777" w:rsidR="00B27DEE" w:rsidRPr="00572A57" w:rsidRDefault="00B27DEE" w:rsidP="00B27DEE">
      <w:pPr>
        <w:jc w:val="both"/>
        <w:rPr>
          <w:rFonts w:ascii="GHEA Grapalat" w:hAnsi="GHEA Grapalat"/>
          <w:i/>
        </w:rPr>
      </w:pPr>
      <w:r w:rsidRPr="009044F1">
        <w:rPr>
          <w:rFonts w:ascii="GHEA Grapalat" w:hAnsi="GHEA Grapalat"/>
        </w:rPr>
        <w:t>-</w:t>
      </w:r>
      <w:r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r w:rsidRPr="002C3B05">
        <w:rPr>
          <w:rFonts w:ascii="GHEA Grapalat" w:hAnsi="GHEA Grapalat"/>
          <w:i/>
        </w:rPr>
        <w:t>.</w:t>
      </w:r>
    </w:p>
    <w:p w14:paraId="1FF3E8E7" w14:textId="77777777" w:rsidR="00B27DEE" w:rsidRPr="007B5333" w:rsidRDefault="00B27DEE" w:rsidP="00B27DEE">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6B3AA1EF" w14:textId="77777777" w:rsidR="00B27DEE" w:rsidRPr="002C3B05" w:rsidRDefault="00B27DEE" w:rsidP="00B27DEE">
      <w:pPr>
        <w:jc w:val="both"/>
        <w:rPr>
          <w:rFonts w:ascii="GHEA Grapalat" w:hAnsi="GHEA Grapalat"/>
          <w:i/>
        </w:rPr>
      </w:pPr>
    </w:p>
    <w:p w14:paraId="43633A9F" w14:textId="77777777" w:rsidR="00B27DEE" w:rsidRPr="009044F1" w:rsidRDefault="00B27DEE" w:rsidP="00B27DEE">
      <w:pPr>
        <w:widowControl w:val="0"/>
        <w:ind w:firstLine="567"/>
        <w:jc w:val="both"/>
        <w:rPr>
          <w:rFonts w:ascii="GHEA Grapalat" w:hAnsi="GHEA Grapalat"/>
          <w:i/>
        </w:rPr>
      </w:pPr>
    </w:p>
    <w:p w14:paraId="50CCB5B6" w14:textId="77777777" w:rsidR="00B27DEE" w:rsidRPr="009044F1" w:rsidRDefault="00B27DEE" w:rsidP="00B27DEE">
      <w:pPr>
        <w:widowControl w:val="0"/>
        <w:ind w:firstLine="567"/>
        <w:jc w:val="center"/>
        <w:rPr>
          <w:rFonts w:ascii="GHEA Grapalat" w:hAnsi="GHEA Grapalat" w:cs="Sylfaen"/>
          <w:b/>
        </w:rPr>
      </w:pPr>
      <w:r w:rsidRPr="009044F1">
        <w:rPr>
          <w:rFonts w:ascii="GHEA Grapalat" w:hAnsi="GHEA Grapalat"/>
        </w:rPr>
        <w:br w:type="page"/>
      </w:r>
    </w:p>
    <w:p w14:paraId="5863D9B0" w14:textId="77777777" w:rsidR="00B27DEE" w:rsidRPr="009044F1" w:rsidRDefault="00B27DEE" w:rsidP="00B27DEE">
      <w:pPr>
        <w:widowControl w:val="0"/>
        <w:jc w:val="center"/>
        <w:rPr>
          <w:rFonts w:ascii="GHEA Grapalat" w:hAnsi="GHEA Grapalat"/>
          <w:b/>
        </w:rPr>
      </w:pPr>
      <w:r w:rsidRPr="009044F1">
        <w:rPr>
          <w:rFonts w:ascii="GHEA Grapalat" w:hAnsi="GHEA Grapalat"/>
          <w:b/>
        </w:rPr>
        <w:lastRenderedPageBreak/>
        <w:t>СОДЕРЖАНИЕ</w:t>
      </w:r>
    </w:p>
    <w:p w14:paraId="09A31539" w14:textId="77777777" w:rsidR="00B27DEE" w:rsidRPr="009044F1" w:rsidRDefault="00B27DEE" w:rsidP="00B27DEE">
      <w:pPr>
        <w:widowControl w:val="0"/>
        <w:ind w:firstLine="567"/>
        <w:jc w:val="center"/>
        <w:rPr>
          <w:rFonts w:ascii="GHEA Grapalat" w:hAnsi="GHEA Grapalat"/>
          <w:i/>
        </w:rPr>
      </w:pPr>
    </w:p>
    <w:p w14:paraId="27B5CF21" w14:textId="6B1E8B04" w:rsidR="00D80D68" w:rsidRDefault="00D80D68" w:rsidP="00D80D68">
      <w:pPr>
        <w:widowControl w:val="0"/>
        <w:jc w:val="center"/>
        <w:rPr>
          <w:rFonts w:ascii="GHEA Grapalat" w:hAnsi="GHEA Grapalat"/>
        </w:rPr>
      </w:pPr>
      <w:r>
        <w:rPr>
          <w:rFonts w:ascii="GHEA Grapalat" w:hAnsi="GHEA Grapalat" w:cs="Sylfaen"/>
          <w:b/>
          <w:sz w:val="22"/>
          <w:lang w:val="hy-AM"/>
        </w:rPr>
        <w:t>Работы по</w:t>
      </w:r>
      <w:r>
        <w:rPr>
          <w:rFonts w:ascii="GHEA Grapalat" w:hAnsi="GHEA Grapalat" w:cs="Sylfaen"/>
          <w:b/>
          <w:sz w:val="22"/>
        </w:rPr>
        <w:t xml:space="preserve"> приобретениэ и</w:t>
      </w:r>
      <w:r>
        <w:rPr>
          <w:rFonts w:ascii="GHEA Grapalat" w:hAnsi="GHEA Grapalat" w:cs="Sylfaen"/>
          <w:b/>
          <w:sz w:val="22"/>
          <w:lang w:val="hy-AM"/>
        </w:rPr>
        <w:t xml:space="preserve"> установке дорожных знаков в городе Ереван</w:t>
      </w:r>
      <w:r w:rsidRPr="00D663D7">
        <w:rPr>
          <w:rFonts w:ascii="GHEA Grapalat" w:hAnsi="GHEA Grapalat" w:cs="Sylfaen"/>
          <w:b/>
          <w:sz w:val="22"/>
        </w:rPr>
        <w:t xml:space="preserve"> </w:t>
      </w:r>
      <w:r w:rsidRPr="002E069D">
        <w:rPr>
          <w:rFonts w:ascii="GHEA Grapalat" w:hAnsi="GHEA Grapalat"/>
          <w:b/>
        </w:rPr>
        <w:t>для нужд</w:t>
      </w:r>
      <w:r w:rsidRPr="00EC400D">
        <w:rPr>
          <w:rFonts w:ascii="GHEA Grapalat" w:hAnsi="GHEA Grapalat"/>
        </w:rPr>
        <w:t xml:space="preserve"> </w:t>
      </w:r>
      <w:r>
        <w:rPr>
          <w:rFonts w:ascii="GHEA Grapalat" w:hAnsi="GHEA Grapalat"/>
          <w:b/>
        </w:rPr>
        <w:t>города Еревана</w:t>
      </w:r>
    </w:p>
    <w:p w14:paraId="078FEEEE" w14:textId="77777777" w:rsidR="00B27DEE" w:rsidRPr="003A1EBB" w:rsidRDefault="00B27DEE" w:rsidP="00B27DEE">
      <w:pPr>
        <w:widowControl w:val="0"/>
        <w:ind w:firstLine="567"/>
        <w:jc w:val="center"/>
        <w:rPr>
          <w:rFonts w:ascii="GHEA Grapalat" w:hAnsi="GHEA Grapalat"/>
        </w:rPr>
      </w:pPr>
    </w:p>
    <w:p w14:paraId="37CDC9E6" w14:textId="77777777" w:rsidR="00B27DEE" w:rsidRPr="009044F1" w:rsidRDefault="00B27DEE" w:rsidP="00B27DEE">
      <w:pPr>
        <w:widowControl w:val="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14:paraId="6CC74130" w14:textId="77777777" w:rsidR="00B27DEE" w:rsidRPr="009044F1" w:rsidRDefault="00B27DEE" w:rsidP="00B27DEE">
      <w:pPr>
        <w:widowControl w:val="0"/>
        <w:jc w:val="center"/>
        <w:rPr>
          <w:rFonts w:ascii="GHEA Grapalat" w:hAnsi="GHEA Grapalat" w:cs="Sylfaen"/>
          <w:b/>
        </w:rPr>
      </w:pPr>
    </w:p>
    <w:p w14:paraId="331CB6F7" w14:textId="77777777" w:rsidR="00B27DEE" w:rsidRPr="008842CE" w:rsidRDefault="00B27DEE" w:rsidP="00B27DEE">
      <w:pPr>
        <w:widowControl w:val="0"/>
        <w:jc w:val="center"/>
        <w:rPr>
          <w:rFonts w:ascii="GHEA Grapalat" w:hAnsi="GHEA Grapalat"/>
          <w:b/>
        </w:rPr>
      </w:pPr>
      <w:r w:rsidRPr="009044F1">
        <w:rPr>
          <w:rFonts w:ascii="GHEA Grapalat" w:hAnsi="GHEA Grapalat"/>
          <w:b/>
        </w:rPr>
        <w:t>ЧАСТЬ I.</w:t>
      </w:r>
    </w:p>
    <w:p w14:paraId="6FA3E430" w14:textId="77777777" w:rsidR="00B27DEE" w:rsidRPr="008842CE" w:rsidRDefault="00B27DEE" w:rsidP="00B27DEE">
      <w:pPr>
        <w:widowControl w:val="0"/>
        <w:jc w:val="center"/>
        <w:rPr>
          <w:rFonts w:ascii="GHEA Grapalat" w:hAnsi="GHEA Grapalat"/>
        </w:rPr>
      </w:pPr>
    </w:p>
    <w:p w14:paraId="7D760A0F" w14:textId="77777777" w:rsidR="00B27DEE" w:rsidRPr="009044F1"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346CCEC5" w14:textId="77777777" w:rsidR="00B27DEE" w:rsidRPr="009044F1"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4D453601" w14:textId="77777777" w:rsidR="00B27DEE" w:rsidRPr="00543BAE"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7335A76A" w14:textId="77777777" w:rsidR="00B27DEE" w:rsidRPr="009044F1" w:rsidRDefault="00B27DEE" w:rsidP="00B27DEE">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6C6492A7" w14:textId="77777777" w:rsidR="00B27DEE" w:rsidRPr="009044F1" w:rsidRDefault="00B27DEE" w:rsidP="00B27DE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95B0854" w14:textId="77777777" w:rsidR="00B27DEE" w:rsidRPr="009044F1"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645B5B80" w14:textId="77777777" w:rsidR="00B27DEE" w:rsidRPr="009044F1"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1FD2274D" w14:textId="77777777" w:rsidR="00B27DEE" w:rsidRPr="008842CE" w:rsidRDefault="00B27DEE" w:rsidP="00B27DEE">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C3A7ABB" w14:textId="77777777" w:rsidR="00B27DEE" w:rsidRPr="003A1EBB"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A8335E5" w14:textId="77777777" w:rsidR="00B27DEE" w:rsidRPr="009044F1"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26B7637E" w14:textId="77777777" w:rsidR="00B27DEE" w:rsidRPr="003A1EBB"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64708F52" w14:textId="77777777" w:rsidR="00B27DEE" w:rsidRPr="00543BAE"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4D371F9E" w14:textId="77777777" w:rsidR="00B27DEE" w:rsidRDefault="00B27DEE" w:rsidP="00B27DEE">
      <w:pPr>
        <w:widowControl w:val="0"/>
        <w:jc w:val="center"/>
        <w:rPr>
          <w:rFonts w:ascii="GHEA Grapalat" w:hAnsi="GHEA Grapalat"/>
          <w:b/>
        </w:rPr>
      </w:pPr>
    </w:p>
    <w:p w14:paraId="56C4E0A4" w14:textId="77777777" w:rsidR="00B27DEE" w:rsidRDefault="00B27DEE" w:rsidP="00B27DEE">
      <w:pPr>
        <w:widowControl w:val="0"/>
        <w:jc w:val="center"/>
        <w:rPr>
          <w:rFonts w:ascii="GHEA Grapalat" w:hAnsi="GHEA Grapalat"/>
          <w:b/>
        </w:rPr>
      </w:pPr>
    </w:p>
    <w:p w14:paraId="59EAD12A" w14:textId="77777777" w:rsidR="00B27DEE" w:rsidRPr="00374F4A" w:rsidRDefault="00B27DEE" w:rsidP="00B27DEE">
      <w:pPr>
        <w:widowControl w:val="0"/>
        <w:jc w:val="center"/>
        <w:rPr>
          <w:rFonts w:ascii="GHEA Grapalat" w:hAnsi="GHEA Grapalat"/>
          <w:b/>
        </w:rPr>
      </w:pPr>
      <w:r>
        <w:rPr>
          <w:rFonts w:ascii="GHEA Grapalat" w:hAnsi="GHEA Grapalat"/>
          <w:b/>
        </w:rPr>
        <w:t xml:space="preserve">ЧАСТЬ II. </w:t>
      </w:r>
    </w:p>
    <w:p w14:paraId="20670D14" w14:textId="77777777" w:rsidR="00B27DEE" w:rsidRPr="00374F4A" w:rsidRDefault="00B27DEE" w:rsidP="00B27DEE">
      <w:pPr>
        <w:widowControl w:val="0"/>
        <w:jc w:val="center"/>
        <w:rPr>
          <w:rFonts w:ascii="GHEA Grapalat" w:hAnsi="GHEA Grapalat"/>
          <w:b/>
        </w:rPr>
      </w:pPr>
    </w:p>
    <w:p w14:paraId="2C6D836C" w14:textId="77777777" w:rsidR="00B27DEE" w:rsidRDefault="00B27DEE" w:rsidP="00B27DEE">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005780D5" w14:textId="77777777" w:rsidR="00B27DEE" w:rsidRPr="008842CE" w:rsidRDefault="00B27DEE" w:rsidP="00B27DEE">
      <w:pPr>
        <w:widowControl w:val="0"/>
        <w:jc w:val="center"/>
        <w:rPr>
          <w:rFonts w:ascii="GHEA Grapalat" w:hAnsi="GHEA Grapalat"/>
          <w:b/>
        </w:rPr>
      </w:pPr>
    </w:p>
    <w:p w14:paraId="37F62081" w14:textId="77777777" w:rsidR="00B27DEE" w:rsidRPr="003A1EBB" w:rsidRDefault="00B27DEE" w:rsidP="00B27DEE">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849C662" w14:textId="77777777" w:rsidR="00B27DEE" w:rsidRPr="003A1EBB" w:rsidRDefault="00B27DEE" w:rsidP="00B27DE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14C9DCE" w14:textId="77777777" w:rsidR="00B27DEE" w:rsidRPr="00625529" w:rsidRDefault="00B27DEE" w:rsidP="00B27DE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14:paraId="6E32697C" w14:textId="0EDDEA47" w:rsidR="00B27DEE" w:rsidRPr="006D2DF7" w:rsidRDefault="00B27DEE" w:rsidP="00AF6B84">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308F7">
        <w:rPr>
          <w:rFonts w:ascii="GHEA Grapalat" w:hAnsi="GHEA Grapalat"/>
          <w:spacing w:val="-6"/>
        </w:rPr>
        <w:t>EQ-BMAShDzB-26/3</w:t>
      </w:r>
      <w:r>
        <w:rPr>
          <w:rFonts w:ascii="GHEA Grapalat" w:hAnsi="GHEA Grapalat"/>
          <w:spacing w:val="-6"/>
        </w:rPr>
        <w:t xml:space="preserve"> </w:t>
      </w:r>
      <w:r w:rsidRPr="006D2DF7">
        <w:rPr>
          <w:rFonts w:ascii="GHEA Grapalat" w:hAnsi="GHEA Grapalat"/>
          <w:spacing w:val="-6"/>
        </w:rPr>
        <w:t>(далее — процедура).</w:t>
      </w:r>
    </w:p>
    <w:p w14:paraId="1F05AA84" w14:textId="77777777" w:rsidR="00B27DEE" w:rsidRPr="000B2CFA" w:rsidRDefault="00B27DEE" w:rsidP="00B27DEE">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76B5628" w14:textId="77777777" w:rsidR="00B27DEE" w:rsidRPr="009044F1" w:rsidRDefault="00B27DEE" w:rsidP="00B27DEE">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BD50BF5" w14:textId="77777777" w:rsidR="00B27DEE" w:rsidRPr="009044F1" w:rsidRDefault="00B27DEE" w:rsidP="00B27DEE">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7387E29" w14:textId="77777777" w:rsidR="00B27DEE" w:rsidRPr="009044F1" w:rsidRDefault="00B27DEE" w:rsidP="00B27DEE">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4CC1A9" w14:textId="2D74CB17" w:rsidR="00B27DEE" w:rsidRPr="009044F1" w:rsidRDefault="00B27DEE" w:rsidP="00B27D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B601A0">
        <w:rPr>
          <w:rFonts w:ascii="GHEA Grapalat" w:hAnsi="GHEA Grapalat"/>
          <w:sz w:val="24"/>
          <w:szCs w:val="24"/>
          <w:lang w:val="en-US"/>
        </w:rPr>
        <w:t>gor</w:t>
      </w:r>
      <w:r w:rsidR="00B601A0" w:rsidRPr="00255A85">
        <w:rPr>
          <w:rFonts w:ascii="GHEA Grapalat" w:hAnsi="GHEA Grapalat"/>
          <w:sz w:val="24"/>
          <w:szCs w:val="24"/>
        </w:rPr>
        <w:t>.</w:t>
      </w:r>
      <w:r w:rsidR="00B601A0">
        <w:rPr>
          <w:rFonts w:ascii="GHEA Grapalat" w:hAnsi="GHEA Grapalat"/>
          <w:sz w:val="24"/>
          <w:szCs w:val="24"/>
          <w:lang w:val="en-US"/>
        </w:rPr>
        <w:t>muradyan</w:t>
      </w:r>
      <w:r w:rsidR="00B601A0" w:rsidRPr="00755398">
        <w:rPr>
          <w:rFonts w:ascii="GHEA Grapalat" w:hAnsi="GHEA Grapalat"/>
          <w:sz w:val="24"/>
          <w:szCs w:val="24"/>
        </w:rPr>
        <w:t>@</w:t>
      </w:r>
      <w:r w:rsidR="00B601A0" w:rsidRPr="00255A85">
        <w:rPr>
          <w:rFonts w:ascii="GHEA Grapalat" w:hAnsi="GHEA Grapalat"/>
          <w:sz w:val="24"/>
          <w:szCs w:val="24"/>
          <w:lang w:val="en-US"/>
        </w:rPr>
        <w:t>yerevan</w:t>
      </w:r>
      <w:r w:rsidR="00B601A0" w:rsidRPr="00755398">
        <w:rPr>
          <w:rFonts w:ascii="GHEA Grapalat" w:hAnsi="GHEA Grapalat"/>
          <w:sz w:val="24"/>
          <w:szCs w:val="24"/>
        </w:rPr>
        <w:t>.</w:t>
      </w:r>
      <w:r w:rsidR="00B601A0" w:rsidRPr="00255A85">
        <w:rPr>
          <w:rFonts w:ascii="GHEA Grapalat" w:hAnsi="GHEA Grapalat"/>
          <w:sz w:val="24"/>
          <w:szCs w:val="24"/>
          <w:lang w:val="en-US"/>
        </w:rPr>
        <w:t>am</w:t>
      </w:r>
      <w:r w:rsidRPr="009044F1">
        <w:rPr>
          <w:rFonts w:ascii="GHEA Grapalat" w:hAnsi="GHEA Grapalat"/>
          <w:sz w:val="24"/>
          <w:szCs w:val="24"/>
        </w:rPr>
        <w:t>.</w:t>
      </w:r>
    </w:p>
    <w:p w14:paraId="44AE5745" w14:textId="77777777" w:rsidR="00B27DEE" w:rsidRPr="009044F1" w:rsidRDefault="00B27DEE" w:rsidP="00B27D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F56DAF7" w14:textId="77777777" w:rsidR="00B27DEE" w:rsidRPr="009044F1" w:rsidRDefault="00B27DEE" w:rsidP="00B27DEE">
      <w:pPr>
        <w:pStyle w:val="Heading3"/>
        <w:keepNext w:val="0"/>
        <w:widowControl w:val="0"/>
        <w:spacing w:before="0" w:after="0"/>
        <w:rPr>
          <w:rFonts w:ascii="GHEA Grapalat" w:hAnsi="GHEA Grapalat"/>
          <w:sz w:val="24"/>
          <w:szCs w:val="24"/>
        </w:rPr>
      </w:pPr>
    </w:p>
    <w:p w14:paraId="721B1AF5" w14:textId="77777777" w:rsidR="00B27DEE" w:rsidRPr="009044F1" w:rsidRDefault="00B27DEE" w:rsidP="00B27DEE">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247A28AA" w14:textId="7DD7EF15" w:rsidR="00EA2B5C" w:rsidRPr="009044F1" w:rsidRDefault="00B27DEE" w:rsidP="00EA2B5C">
      <w:pPr>
        <w:pStyle w:val="Heading3"/>
        <w:keepNext w:val="0"/>
        <w:widowControl w:val="0"/>
        <w:tabs>
          <w:tab w:val="left" w:pos="1134"/>
        </w:tabs>
        <w:spacing w:after="160"/>
        <w:ind w:firstLine="567"/>
        <w:jc w:val="both"/>
        <w:rPr>
          <w:rFonts w:ascii="GHEA Grapalat" w:hAnsi="GHEA Grapalat"/>
          <w:i/>
          <w:sz w:val="24"/>
          <w:szCs w:val="24"/>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00EA2B5C" w:rsidRPr="00EA2B5C">
        <w:rPr>
          <w:rFonts w:ascii="GHEA Grapalat" w:eastAsia="Times New Roman" w:hAnsi="GHEA Grapalat" w:cs="Times New Roman"/>
          <w:color w:val="auto"/>
          <w:sz w:val="24"/>
          <w:szCs w:val="24"/>
        </w:rPr>
        <w:t xml:space="preserve">Предметом закупки является приобретение </w:t>
      </w:r>
      <w:r w:rsidR="00EA2B5C">
        <w:rPr>
          <w:rFonts w:ascii="GHEA Grapalat" w:eastAsia="Times New Roman" w:hAnsi="GHEA Grapalat" w:cs="Times New Roman"/>
          <w:color w:val="auto"/>
          <w:sz w:val="24"/>
          <w:szCs w:val="24"/>
        </w:rPr>
        <w:t>р</w:t>
      </w:r>
      <w:r w:rsidR="00EA2B5C" w:rsidRPr="00EA2B5C">
        <w:rPr>
          <w:rFonts w:ascii="GHEA Grapalat" w:eastAsia="Times New Roman" w:hAnsi="GHEA Grapalat" w:cs="Times New Roman"/>
          <w:color w:val="auto"/>
          <w:sz w:val="24"/>
          <w:szCs w:val="24"/>
        </w:rPr>
        <w:t xml:space="preserve">аботы по </w:t>
      </w:r>
      <w:r w:rsidR="00EA2B5C">
        <w:rPr>
          <w:rFonts w:ascii="GHEA Grapalat" w:eastAsia="Times New Roman" w:hAnsi="GHEA Grapalat" w:cs="Times New Roman"/>
          <w:color w:val="auto"/>
          <w:sz w:val="24"/>
          <w:szCs w:val="24"/>
        </w:rPr>
        <w:t>приобретению и</w:t>
      </w:r>
      <w:r w:rsidR="00EA2B5C" w:rsidRPr="00EA2B5C">
        <w:rPr>
          <w:rFonts w:ascii="GHEA Grapalat" w:eastAsia="Times New Roman" w:hAnsi="GHEA Grapalat" w:cs="Times New Roman"/>
          <w:color w:val="auto"/>
          <w:sz w:val="24"/>
          <w:szCs w:val="24"/>
        </w:rPr>
        <w:t xml:space="preserve"> установке дорожных знаков в городе Ереван.(далее — также работа) для нужд МЭРИИ Г.ЕРЕВАНА, которые сгруппированы в лоты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EA2B5C" w:rsidRPr="009044F1" w14:paraId="5AD37426" w14:textId="77777777" w:rsidTr="00B52CF9">
        <w:trPr>
          <w:jc w:val="center"/>
        </w:trPr>
        <w:tc>
          <w:tcPr>
            <w:tcW w:w="3059" w:type="dxa"/>
            <w:gridSpan w:val="2"/>
            <w:vAlign w:val="center"/>
          </w:tcPr>
          <w:p w14:paraId="7D76D6CC" w14:textId="77777777" w:rsidR="00EA2B5C" w:rsidRPr="009044F1" w:rsidRDefault="00EA2B5C" w:rsidP="00B52CF9">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531B5688" w14:textId="77777777" w:rsidR="00EA2B5C" w:rsidRPr="009044F1" w:rsidRDefault="00EA2B5C" w:rsidP="00B52CF9">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A2B5C" w:rsidRPr="009044F1" w14:paraId="496C4EE9" w14:textId="77777777" w:rsidTr="00B52CF9">
        <w:trPr>
          <w:jc w:val="center"/>
        </w:trPr>
        <w:tc>
          <w:tcPr>
            <w:tcW w:w="1331" w:type="dxa"/>
            <w:vAlign w:val="center"/>
          </w:tcPr>
          <w:p w14:paraId="7D1BC059" w14:textId="77777777" w:rsidR="00EA2B5C" w:rsidRPr="009044F1" w:rsidRDefault="00EA2B5C" w:rsidP="00B52CF9">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2CAF21C6" w14:textId="77777777" w:rsidR="00EA2B5C" w:rsidRPr="00216275" w:rsidRDefault="00EA2B5C" w:rsidP="00B52CF9">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5AF841E" w14:textId="77777777" w:rsidR="00EA2B5C" w:rsidRPr="009044F1" w:rsidRDefault="00EA2B5C" w:rsidP="00B52CF9">
            <w:pPr>
              <w:pStyle w:val="BodyTextIndent2"/>
              <w:widowControl w:val="0"/>
              <w:spacing w:line="240" w:lineRule="auto"/>
              <w:ind w:firstLine="0"/>
              <w:rPr>
                <w:rFonts w:ascii="GHEA Grapalat" w:hAnsi="GHEA Grapalat"/>
                <w:sz w:val="24"/>
                <w:szCs w:val="24"/>
                <w:u w:val="single"/>
              </w:rPr>
            </w:pPr>
          </w:p>
        </w:tc>
      </w:tr>
      <w:tr w:rsidR="00EA2B5C" w:rsidRPr="009044F1" w14:paraId="12F765B4" w14:textId="77777777" w:rsidTr="00B52CF9">
        <w:trPr>
          <w:jc w:val="center"/>
        </w:trPr>
        <w:tc>
          <w:tcPr>
            <w:tcW w:w="1331" w:type="dxa"/>
            <w:vAlign w:val="center"/>
          </w:tcPr>
          <w:p w14:paraId="5B1C1C95" w14:textId="77777777" w:rsidR="00EA2B5C" w:rsidRPr="009044F1" w:rsidRDefault="00EA2B5C" w:rsidP="00B52CF9">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0815519" w14:textId="565FA176" w:rsidR="00EA2B5C" w:rsidRPr="009044F1" w:rsidRDefault="00EA2B5C" w:rsidP="00B52CF9">
            <w:pPr>
              <w:pStyle w:val="BodyTextIndent2"/>
              <w:widowControl w:val="0"/>
              <w:spacing w:line="240" w:lineRule="auto"/>
              <w:ind w:firstLine="0"/>
              <w:jc w:val="center"/>
              <w:rPr>
                <w:rFonts w:ascii="GHEA Grapalat" w:hAnsi="GHEA Grapalat"/>
                <w:sz w:val="24"/>
                <w:szCs w:val="24"/>
              </w:rPr>
            </w:pPr>
            <w:r>
              <w:rPr>
                <w:rFonts w:ascii="GHEA Grapalat" w:hAnsi="GHEA Grapalat" w:cs="Sylfaen"/>
                <w:iCs/>
              </w:rPr>
              <w:t>до</w:t>
            </w:r>
            <w:r w:rsidRPr="00EE740E">
              <w:rPr>
                <w:rFonts w:ascii="GHEA Grapalat" w:hAnsi="GHEA Grapalat" w:cs="Sylfaen"/>
                <w:iCs/>
                <w:lang w:val="hy-AM"/>
              </w:rPr>
              <w:t xml:space="preserve"> </w:t>
            </w:r>
            <w:r>
              <w:rPr>
                <w:rFonts w:ascii="GHEA Grapalat" w:hAnsi="GHEA Grapalat" w:cs="Sylfaen"/>
                <w:iCs/>
              </w:rPr>
              <w:t>100</w:t>
            </w:r>
            <w:r w:rsidRPr="00EE740E">
              <w:rPr>
                <w:rFonts w:ascii="GHEA Grapalat" w:hAnsi="GHEA Grapalat" w:cs="Sylfaen"/>
                <w:iCs/>
                <w:lang w:val="hy-AM"/>
              </w:rPr>
              <w:t>,</w:t>
            </w:r>
            <w:r>
              <w:rPr>
                <w:rFonts w:ascii="GHEA Grapalat" w:hAnsi="GHEA Grapalat" w:cs="Sylfaen"/>
                <w:iCs/>
              </w:rPr>
              <w:t>000</w:t>
            </w:r>
            <w:r w:rsidRPr="00EE740E">
              <w:rPr>
                <w:rFonts w:ascii="GHEA Grapalat" w:hAnsi="GHEA Grapalat" w:cs="Sylfaen"/>
                <w:iCs/>
                <w:lang w:val="hy-AM"/>
              </w:rPr>
              <w:t>,000</w:t>
            </w:r>
          </w:p>
        </w:tc>
        <w:tc>
          <w:tcPr>
            <w:tcW w:w="6175" w:type="dxa"/>
            <w:vAlign w:val="center"/>
          </w:tcPr>
          <w:p w14:paraId="5CAA792C" w14:textId="61F82E34" w:rsidR="00EA2B5C" w:rsidRPr="003D47DC" w:rsidRDefault="00EA2B5C" w:rsidP="00B52CF9">
            <w:pPr>
              <w:pStyle w:val="BodyTextIndent2"/>
              <w:widowControl w:val="0"/>
              <w:spacing w:line="240" w:lineRule="auto"/>
              <w:ind w:firstLine="0"/>
              <w:rPr>
                <w:rFonts w:ascii="GHEA Grapalat" w:hAnsi="GHEA Grapalat"/>
                <w:iCs/>
                <w:sz w:val="24"/>
                <w:szCs w:val="24"/>
                <w:u w:val="single"/>
                <w:vertAlign w:val="subscript"/>
              </w:rPr>
            </w:pPr>
            <w:r>
              <w:rPr>
                <w:rFonts w:ascii="GHEA Grapalat" w:hAnsi="GHEA Grapalat"/>
                <w:sz w:val="24"/>
                <w:szCs w:val="24"/>
              </w:rPr>
              <w:t>р</w:t>
            </w:r>
            <w:r w:rsidRPr="00EA2B5C">
              <w:rPr>
                <w:rFonts w:ascii="GHEA Grapalat" w:hAnsi="GHEA Grapalat"/>
                <w:sz w:val="24"/>
                <w:szCs w:val="24"/>
              </w:rPr>
              <w:t xml:space="preserve">аботы по </w:t>
            </w:r>
            <w:r>
              <w:rPr>
                <w:rFonts w:ascii="GHEA Grapalat" w:hAnsi="GHEA Grapalat"/>
                <w:sz w:val="24"/>
                <w:szCs w:val="24"/>
              </w:rPr>
              <w:t>приобретению и</w:t>
            </w:r>
            <w:r w:rsidRPr="00EA2B5C">
              <w:rPr>
                <w:rFonts w:ascii="GHEA Grapalat" w:hAnsi="GHEA Grapalat"/>
                <w:sz w:val="24"/>
                <w:szCs w:val="24"/>
              </w:rPr>
              <w:t xml:space="preserve"> установке дорожных знаков в городе Ереван</w:t>
            </w:r>
          </w:p>
        </w:tc>
      </w:tr>
    </w:tbl>
    <w:p w14:paraId="38056044" w14:textId="77777777" w:rsidR="00EA2B5C" w:rsidRPr="009044F1" w:rsidRDefault="00EA2B5C" w:rsidP="00EA2B5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2B4705FE" w14:textId="77777777" w:rsidR="00B27DEE" w:rsidRPr="009044F1" w:rsidRDefault="00B27DEE" w:rsidP="00B27DEE">
      <w:pPr>
        <w:widowControl w:val="0"/>
        <w:ind w:firstLine="567"/>
        <w:jc w:val="center"/>
        <w:rPr>
          <w:rFonts w:ascii="GHEA Grapalat" w:hAnsi="GHEA Grapalat" w:cs="Sylfaen"/>
          <w:i/>
        </w:rPr>
      </w:pPr>
    </w:p>
    <w:p w14:paraId="5EBD9918" w14:textId="77777777" w:rsidR="00B27DEE" w:rsidRPr="009044F1" w:rsidRDefault="00B27DEE" w:rsidP="00B27DEE">
      <w:pPr>
        <w:widowControl w:val="0"/>
        <w:tabs>
          <w:tab w:val="left" w:pos="1134"/>
        </w:tabs>
        <w:ind w:firstLine="567"/>
        <w:jc w:val="both"/>
        <w:rPr>
          <w:rFonts w:ascii="GHEA Grapalat" w:hAnsi="GHEA Grapalat" w:cs="Arial Armenian"/>
        </w:rPr>
      </w:pPr>
      <w:r w:rsidRPr="00627D28">
        <w:rPr>
          <w:rFonts w:ascii="GHEA Grapalat" w:hAnsi="GHEA Grapalat" w:cs="Courier New"/>
          <w:b/>
          <w:sz w:val="20"/>
          <w:szCs w:val="20"/>
          <w:lang w:eastAsia="en-US" w:bidi="ar-SA"/>
        </w:rPr>
        <w:t>2. ТРЕБОВАНИЯ К ПРАВУ УЧАСТНИКА НА УЧАСТИЕ, ПОРЯДОК ИХ ОЦЕНКИ, УСЛОВИЯ ПРЕДСТАВЛЕНИЯ ОБЕСПЕЧЕНИЯ КВАЛИФИКАЦИИ В СЛУЧАЕ ПРИЗНАНИЯ ОТОБРАННЫМ  УЧАСТНИКОМ</w:t>
      </w:r>
      <w:r w:rsidRPr="00627D28">
        <w:rPr>
          <w:rFonts w:ascii="GHEA Grapalat" w:hAnsi="GHEA Grapalat" w:cs="Courier New"/>
          <w:b/>
          <w:sz w:val="20"/>
          <w:szCs w:val="20"/>
          <w:lang w:eastAsia="en-US" w:bidi="ar-SA"/>
        </w:rPr>
        <w:br/>
      </w:r>
      <w:del w:id="0" w:author="Inesa Kocharyan" w:date="2025-03-19T12:14:00Z">
        <w:r w:rsidRPr="00627D28" w:rsidDel="00E25DD7">
          <w:rPr>
            <w:rFonts w:ascii="GHEA Grapalat" w:hAnsi="GHEA Grapalat" w:cs="Courier New"/>
            <w:b/>
            <w:sz w:val="20"/>
            <w:szCs w:val="20"/>
            <w:lang w:eastAsia="en-US" w:bidi="ar-SA"/>
          </w:rPr>
          <w:br/>
        </w:r>
      </w:del>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AA713EC"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6B41548" w14:textId="77777777" w:rsidR="00B27DEE" w:rsidRPr="003240F7" w:rsidRDefault="00B27DEE" w:rsidP="00B27DEE">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25A14F1D" w14:textId="77777777" w:rsidR="00B27DEE" w:rsidRPr="009044F1" w:rsidDel="00664BFB" w:rsidRDefault="00B27DEE" w:rsidP="00B27DEE">
      <w:pPr>
        <w:widowControl w:val="0"/>
        <w:tabs>
          <w:tab w:val="left" w:pos="1134"/>
        </w:tabs>
        <w:ind w:firstLine="567"/>
        <w:jc w:val="both"/>
        <w:rPr>
          <w:del w:id="1" w:author="Inesa Kocharyan" w:date="2022-05-26T17:33:00Z"/>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864CADA"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0DC6D355" w14:textId="77777777" w:rsidR="00B27DEE" w:rsidRPr="00AB4DE6" w:rsidRDefault="00B27DEE" w:rsidP="00B27DEE">
      <w:pPr>
        <w:widowControl w:val="0"/>
        <w:tabs>
          <w:tab w:val="left" w:pos="1134"/>
        </w:tabs>
        <w:ind w:firstLine="567"/>
        <w:jc w:val="both"/>
        <w:rPr>
          <w:rFonts w:ascii="GHEA Grapalat" w:hAnsi="GHEA Grapalat"/>
          <w:lang w:val="hy-AM"/>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Pr>
          <w:rFonts w:ascii="GHEA Grapalat" w:hAnsi="GHEA Grapalat"/>
          <w:lang w:val="hy-AM"/>
        </w:rPr>
        <w:t>;</w:t>
      </w:r>
    </w:p>
    <w:p w14:paraId="1FA617F5" w14:textId="77777777" w:rsidR="00B27DEE" w:rsidRDefault="00B27DEE" w:rsidP="00B27DEE">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1F1CEB2" w14:textId="77777777" w:rsidR="00B27DEE" w:rsidRDefault="00B27DEE" w:rsidP="00B27DEE">
      <w:pPr>
        <w:widowControl w:val="0"/>
        <w:tabs>
          <w:tab w:val="left" w:pos="1134"/>
        </w:tabs>
        <w:ind w:firstLine="567"/>
        <w:jc w:val="both"/>
        <w:rPr>
          <w:ins w:id="2"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9044F1">
        <w:rPr>
          <w:rFonts w:ascii="GHEA Grapalat" w:hAnsi="GHEA Grapalat"/>
        </w:rPr>
        <w:lastRenderedPageBreak/>
        <w:t>отклонению.</w:t>
      </w:r>
    </w:p>
    <w:p w14:paraId="74936172" w14:textId="77777777" w:rsidR="00B27DEE" w:rsidRDefault="00B27DEE" w:rsidP="00B27DEE">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50E4A00" w14:textId="77777777" w:rsidR="00B27DEE" w:rsidRDefault="00B27DEE" w:rsidP="00B27DEE">
      <w:pPr>
        <w:pStyle w:val="ListParagraph"/>
        <w:widowControl w:val="0"/>
        <w:numPr>
          <w:ilvl w:val="0"/>
          <w:numId w:val="33"/>
        </w:numPr>
        <w:tabs>
          <w:tab w:val="left" w:pos="1134"/>
        </w:tabs>
        <w:ind w:left="426"/>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039B7F2" w14:textId="77777777" w:rsidR="00B27DEE" w:rsidRDefault="00B27DEE" w:rsidP="00B27DEE">
      <w:pPr>
        <w:pStyle w:val="ListParagraph"/>
        <w:widowControl w:val="0"/>
        <w:numPr>
          <w:ilvl w:val="0"/>
          <w:numId w:val="33"/>
        </w:numPr>
        <w:tabs>
          <w:tab w:val="left" w:pos="1134"/>
        </w:tabs>
        <w:ind w:left="426" w:hanging="284"/>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61527F80"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4F2415E" w14:textId="77777777" w:rsidR="00B27DEE" w:rsidRDefault="00B27DEE" w:rsidP="00B27DEE">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CC29441"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BE6B09"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271D27EA"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4910836"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AF4CF0A"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B7A127"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BAE2C03"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3DB3693"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14:paraId="2BC963D2" w14:textId="77777777" w:rsidR="00B27DEE" w:rsidRPr="008842CE"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8072E87"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690D691"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D847D9A"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ED33969" w14:textId="77777777" w:rsidR="00B27DEE" w:rsidRPr="009044F1" w:rsidRDefault="00B27DEE" w:rsidP="00B27D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84E6164" w14:textId="77777777" w:rsidR="00B27DEE" w:rsidRPr="009044F1" w:rsidRDefault="00B27DEE" w:rsidP="00B27DEE">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3" w:author="Vardan" w:date="2022-10-29T19:27: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11FAF08E" w14:textId="77777777" w:rsidR="00B27DEE" w:rsidRPr="009044F1" w:rsidRDefault="00B27DEE" w:rsidP="00B27DEE">
      <w:pPr>
        <w:widowControl w:val="0"/>
        <w:tabs>
          <w:tab w:val="left" w:pos="1134"/>
        </w:tabs>
        <w:ind w:firstLine="567"/>
        <w:jc w:val="both"/>
        <w:rPr>
          <w:rFonts w:ascii="GHEA Grapalat" w:hAnsi="GHEA Grapalat" w:cs="Arial Armenian"/>
        </w:rPr>
      </w:pPr>
      <w:r w:rsidRPr="00F329B2">
        <w:rPr>
          <w:rFonts w:ascii="GHEA Grapalat" w:hAnsi="GHEA Grapalat"/>
        </w:rPr>
        <w:t>2.4.</w:t>
      </w:r>
      <w:r w:rsidRPr="00F329B2">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F329B2">
        <w:rPr>
          <w:rFonts w:ascii="GHEA Grapalat" w:hAnsi="GHEA Grapalat"/>
        </w:rPr>
        <w:t xml:space="preserve"> </w:t>
      </w:r>
    </w:p>
    <w:p w14:paraId="62EB260A"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21F3F25" w14:textId="77777777" w:rsidR="00B27DEE" w:rsidRPr="009044F1" w:rsidRDefault="00B27DEE" w:rsidP="00B27D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3C675C3" w14:textId="77777777" w:rsidR="00B27DEE" w:rsidRPr="009044F1" w:rsidRDefault="00B27DEE" w:rsidP="00B27DEE">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FA0957A" w14:textId="77777777" w:rsidR="00B27DEE" w:rsidRPr="00ED3BA4" w:rsidRDefault="00B27DEE" w:rsidP="00B27DE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E9348C8" w14:textId="77777777" w:rsidR="00B27DEE" w:rsidRPr="009044F1" w:rsidRDefault="00B27DEE" w:rsidP="00B27DE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74192DD" w14:textId="77777777" w:rsidR="00B27DEE" w:rsidRPr="00572A57" w:rsidRDefault="00B27DEE" w:rsidP="00B27DEE">
      <w:pPr>
        <w:widowControl w:val="0"/>
        <w:jc w:val="center"/>
        <w:rPr>
          <w:rFonts w:ascii="GHEA Grapalat" w:hAnsi="GHEA Grapalat"/>
          <w:b/>
        </w:rPr>
      </w:pPr>
      <w:r>
        <w:rPr>
          <w:rFonts w:ascii="GHEA Grapalat" w:hAnsi="GHEA Grapalat"/>
          <w:b/>
        </w:rPr>
        <w:lastRenderedPageBreak/>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И ПОРЯДОК ВНЕСЕНИЯ ИЗМЕНЕНИЯ В ПРИГЛАШЕНИЕ</w:t>
      </w:r>
    </w:p>
    <w:p w14:paraId="09AC129D"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952BAD9" w14:textId="77777777" w:rsidR="00B27DEE" w:rsidRPr="009044F1" w:rsidRDefault="00B27DEE" w:rsidP="00B27DEE">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65D6D7F1"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E2732D5" w14:textId="77777777" w:rsidR="00B27DEE" w:rsidRPr="00204EEA" w:rsidRDefault="00B27DEE" w:rsidP="00B27DEE">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0D60001" w14:textId="77777777" w:rsidR="00B27DEE" w:rsidRDefault="00B27DEE" w:rsidP="00B27DEE">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6CCAEC1E" w14:textId="77777777" w:rsidR="00B27DEE" w:rsidRPr="000811C1" w:rsidRDefault="00B27DEE" w:rsidP="00B27DE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w:t>
      </w:r>
      <w:r w:rsidRPr="00F9791A">
        <w:rPr>
          <w:rFonts w:ascii="GHEA Grapalat" w:hAnsi="GHEA Grapalat"/>
          <w:lang w:val="hy-AM"/>
        </w:rPr>
        <w:lastRenderedPageBreak/>
        <w:t>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3FD13F39" w14:textId="77777777" w:rsidR="00B27DEE" w:rsidRPr="009044F1" w:rsidRDefault="00B27DEE" w:rsidP="00B27DEE">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59733F27" w14:textId="77777777" w:rsidR="00B27DEE" w:rsidRPr="009044F1" w:rsidRDefault="00B27DEE" w:rsidP="00B27DEE">
      <w:pPr>
        <w:widowControl w:val="0"/>
        <w:jc w:val="center"/>
        <w:rPr>
          <w:rFonts w:ascii="GHEA Grapalat" w:hAnsi="GHEA Grapalat"/>
          <w:b/>
        </w:rPr>
      </w:pPr>
    </w:p>
    <w:p w14:paraId="354AA604" w14:textId="77777777" w:rsidR="00B27DEE" w:rsidRPr="00995804" w:rsidRDefault="00B27DEE" w:rsidP="00B27DEE">
      <w:pPr>
        <w:widowControl w:val="0"/>
        <w:jc w:val="center"/>
        <w:rPr>
          <w:rFonts w:ascii="GHEA Grapalat" w:hAnsi="GHEA Grapalat" w:cs="Arial"/>
          <w:b/>
        </w:rPr>
      </w:pPr>
      <w:r w:rsidRPr="00995804">
        <w:rPr>
          <w:rFonts w:ascii="GHEA Grapalat" w:hAnsi="GHEA Grapalat"/>
          <w:b/>
        </w:rPr>
        <w:t>4. ПОРЯДОК ПОДАЧИ ЗАЯВКИ</w:t>
      </w:r>
    </w:p>
    <w:p w14:paraId="0BCFC20C" w14:textId="77777777" w:rsidR="00B27DEE" w:rsidRPr="009044F1" w:rsidRDefault="00B27DEE" w:rsidP="00B27DEE">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A5CD2AA" w14:textId="77777777" w:rsidR="00B27DEE" w:rsidRPr="009044F1" w:rsidRDefault="00B27DEE" w:rsidP="00B27DEE">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60ABC17" w14:textId="77777777" w:rsidR="00B27DEE" w:rsidRPr="005114D0" w:rsidRDefault="00B27DEE" w:rsidP="00B27D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74DEB3C4" w14:textId="14591B9D" w:rsidR="00B27DEE" w:rsidRPr="009044F1" w:rsidRDefault="00B27DEE" w:rsidP="00B27D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326E6" w:rsidRPr="008326E6">
        <w:rPr>
          <w:rFonts w:ascii="GHEA Grapalat" w:hAnsi="GHEA Grapalat"/>
          <w:b/>
          <w:bCs/>
        </w:rPr>
        <w:t>до</w:t>
      </w:r>
      <w:r w:rsidR="008326E6" w:rsidRPr="008326E6">
        <w:rPr>
          <w:rFonts w:ascii="GHEA Grapalat" w:hAnsi="GHEA Grapalat"/>
        </w:rPr>
        <w:t xml:space="preserve"> </w:t>
      </w:r>
      <w:r w:rsidR="008326E6" w:rsidRPr="008326E6">
        <w:rPr>
          <w:rFonts w:ascii="GHEA Grapalat" w:hAnsi="GHEA Grapalat"/>
          <w:b/>
          <w:lang w:val="hy-AM"/>
        </w:rPr>
        <w:t xml:space="preserve">11:00 часов </w:t>
      </w:r>
      <w:r w:rsidR="0071399F">
        <w:rPr>
          <w:rFonts w:ascii="GHEA Grapalat" w:hAnsi="GHEA Grapalat"/>
          <w:b/>
          <w:lang w:val="hy-AM"/>
        </w:rPr>
        <w:t>07</w:t>
      </w:r>
      <w:r w:rsidR="008326E6" w:rsidRPr="008326E6">
        <w:rPr>
          <w:rFonts w:ascii="GHEA Grapalat" w:hAnsi="GHEA Grapalat"/>
          <w:b/>
          <w:lang w:val="hy-AM"/>
        </w:rPr>
        <w:t>.01.2026</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EA3583F" w14:textId="77777777" w:rsidR="00B27DEE" w:rsidRPr="00D3436F" w:rsidRDefault="00B27DEE" w:rsidP="00B27D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B7D2E0B" w14:textId="77777777" w:rsidR="00B27DEE" w:rsidRDefault="00B27DEE" w:rsidP="00B27DE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C5C4EF1" w14:textId="77777777" w:rsidR="00B27DEE" w:rsidRDefault="00B27DEE" w:rsidP="00B27DEE">
      <w:pPr>
        <w:jc w:val="both"/>
        <w:rPr>
          <w:rFonts w:ascii="GHEA Grapalat" w:hAnsi="GHEA Grapalat"/>
        </w:rPr>
      </w:pPr>
      <w:r>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4C4D193D" w14:textId="77777777" w:rsidR="00B27DEE" w:rsidRDefault="00B27DEE" w:rsidP="00B27DEE">
      <w:pPr>
        <w:jc w:val="both"/>
        <w:rPr>
          <w:rFonts w:ascii="GHEA Grapalat" w:hAnsi="GHEA Grapalat"/>
          <w:lang w:val="hy-AM"/>
        </w:rPr>
      </w:pPr>
      <w:r>
        <w:rPr>
          <w:rFonts w:ascii="GHEA Grapalat" w:hAnsi="GHEA Grapalat"/>
        </w:rPr>
        <w:t xml:space="preserve">   </w:t>
      </w:r>
      <w:r w:rsidRPr="007420D6">
        <w:rPr>
          <w:rFonts w:ascii="GHEA Grapalat" w:hAnsi="GHEA Grapalat"/>
        </w:rPr>
        <w:t>б) в слу</w:t>
      </w:r>
      <w:r w:rsidRPr="00051F89">
        <w:rPr>
          <w:rFonts w:ascii="GHEA Grapalat" w:hAnsi="GHEA Grapalat"/>
        </w:rPr>
        <w:t xml:space="preserve">чае признания отобранным участником </w:t>
      </w:r>
      <w:r>
        <w:rPr>
          <w:rFonts w:ascii="GHEA Grapalat" w:hAnsi="GHEA Grapalat"/>
        </w:rPr>
        <w:t>-</w:t>
      </w:r>
      <w:r w:rsidRPr="00051F89">
        <w:rPr>
          <w:rFonts w:ascii="GHEA Grapalat" w:hAnsi="GHEA Grapalat"/>
        </w:rPr>
        <w:t xml:space="preserve"> подтверждение об обязательстве предоставления обеспечения квалификации в порядке и сроки, установленные настоящ</w:t>
      </w:r>
      <w:r>
        <w:rPr>
          <w:rFonts w:ascii="GHEA Grapalat" w:hAnsi="GHEA Grapalat"/>
        </w:rPr>
        <w:t>им</w:t>
      </w:r>
      <w:r w:rsidRPr="00051F89">
        <w:rPr>
          <w:rFonts w:ascii="GHEA Grapalat" w:hAnsi="GHEA Grapalat"/>
        </w:rPr>
        <w:t xml:space="preserve"> приглашени</w:t>
      </w:r>
      <w:r>
        <w:rPr>
          <w:rFonts w:ascii="GHEA Grapalat" w:hAnsi="GHEA Grapalat"/>
        </w:rPr>
        <w:t xml:space="preserve">ем; </w:t>
      </w:r>
    </w:p>
    <w:p w14:paraId="44CE2103" w14:textId="77777777" w:rsidR="00B27DEE" w:rsidRDefault="00B27DEE" w:rsidP="00B27DEE">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2D5407D" w14:textId="77777777" w:rsidR="00B27DEE" w:rsidRDefault="00B27DEE" w:rsidP="00B27DE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A17D16E" w14:textId="77777777" w:rsidR="00B27DEE" w:rsidRDefault="00B27DEE" w:rsidP="00B27DEE">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 xml:space="preserve">которая после вскрытия заявок автоматически </w:t>
      </w:r>
      <w:r>
        <w:rPr>
          <w:rFonts w:ascii="GHEA Grapalat" w:hAnsi="GHEA Grapalat"/>
          <w:spacing w:val="-6"/>
          <w:sz w:val="24"/>
          <w:szCs w:val="24"/>
        </w:rPr>
        <w:lastRenderedPageBreak/>
        <w:t>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3ECA3085"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6DB423B3" w14:textId="77777777" w:rsidR="00B27DEE" w:rsidRPr="00AA7117" w:rsidRDefault="00B27DEE" w:rsidP="00B27DEE">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32CA6B83" w14:textId="77777777" w:rsidR="00B27DEE" w:rsidRDefault="00B27DEE" w:rsidP="00B27DEE">
      <w:pPr>
        <w:pStyle w:val="norm"/>
        <w:widowControl w:val="0"/>
        <w:tabs>
          <w:tab w:val="left" w:pos="1134"/>
        </w:tabs>
        <w:spacing w:line="240" w:lineRule="auto"/>
        <w:ind w:firstLine="567"/>
        <w:rPr>
          <w:rFonts w:ascii="GHEA Grapalat" w:hAnsi="GHEA Grapalat"/>
        </w:rPr>
      </w:pPr>
      <w:r w:rsidRPr="00F04430">
        <w:rPr>
          <w:rFonts w:ascii="GHEA Grapalat" w:hAnsi="GHEA Grapalat"/>
          <w:sz w:val="24"/>
          <w:szCs w:val="24"/>
        </w:rPr>
        <w:t>4) при закупке строительных работ</w:t>
      </w:r>
      <w:r w:rsidRPr="008336B3">
        <w:rPr>
          <w:rFonts w:ascii="GHEA Grapalat" w:hAnsi="GHEA Grapalat"/>
        </w:rPr>
        <w:t xml:space="preserve">- </w:t>
      </w:r>
      <w:r>
        <w:rPr>
          <w:rFonts w:ascii="GHEA Grapalat" w:hAnsi="GHEA Grapalat"/>
          <w:sz w:val="24"/>
          <w:szCs w:val="24"/>
        </w:rPr>
        <w:t>утвержденое им заверение</w:t>
      </w:r>
      <w:r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sz w:val="24"/>
          <w:szCs w:val="24"/>
        </w:rPr>
        <w:t>приборов</w:t>
      </w:r>
      <w:r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Pr="004320D2">
        <w:rPr>
          <w:rFonts w:ascii="GHEA Grapalat" w:hAnsi="GHEA Grapalat"/>
          <w:sz w:val="24"/>
          <w:szCs w:val="24"/>
        </w:rPr>
        <w:t>.</w:t>
      </w:r>
      <w:r w:rsidRPr="00DC5D72">
        <w:rPr>
          <w:rFonts w:ascii="GHEA Grapalat" w:hAnsi="GHEA Grapalat"/>
          <w:sz w:val="24"/>
          <w:szCs w:val="24"/>
        </w:rPr>
        <w:t xml:space="preserve"> </w:t>
      </w:r>
      <w:r>
        <w:rPr>
          <w:rFonts w:ascii="GHEA Grapalat" w:hAnsi="GHEA Grapalat"/>
          <w:sz w:val="24"/>
          <w:szCs w:val="24"/>
        </w:rPr>
        <w:t xml:space="preserve">Заверение </w:t>
      </w:r>
      <w:r w:rsidRPr="00DC5D72">
        <w:rPr>
          <w:rFonts w:ascii="GHEA Grapalat" w:hAnsi="GHEA Grapalat"/>
          <w:sz w:val="24"/>
          <w:szCs w:val="24"/>
        </w:rPr>
        <w:t xml:space="preserve">предусмотренное настоящим подпунктом, также </w:t>
      </w:r>
      <w:r w:rsidRPr="008336B3">
        <w:rPr>
          <w:rFonts w:ascii="GHEA Grapalat" w:hAnsi="GHEA Grapalat"/>
          <w:sz w:val="24"/>
          <w:szCs w:val="24"/>
        </w:rPr>
        <w:t>подтверждается</w:t>
      </w:r>
      <w:r w:rsidRPr="00DC5D72">
        <w:rPr>
          <w:rFonts w:ascii="GHEA Grapalat" w:hAnsi="GHEA Grapalat"/>
          <w:sz w:val="24"/>
          <w:szCs w:val="24"/>
        </w:rPr>
        <w:t xml:space="preserve"> отдельным приложением к заключаемому договору</w:t>
      </w:r>
      <w:r w:rsidRPr="00F04430">
        <w:rPr>
          <w:rStyle w:val="FootnoteReference"/>
          <w:rFonts w:ascii="GHEA Grapalat" w:hAnsi="GHEA Grapalat"/>
        </w:rPr>
        <w:footnoteReference w:customMarkFollows="1" w:id="6"/>
        <w:t>9</w:t>
      </w:r>
    </w:p>
    <w:p w14:paraId="1A8B4035"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w:t>
      </w:r>
      <w:r>
        <w:rPr>
          <w:rFonts w:ascii="GHEA Grapalat" w:hAnsi="GHEA Grapalat"/>
          <w:sz w:val="24"/>
          <w:szCs w:val="24"/>
        </w:rPr>
        <w:t xml:space="preserve"> субподряда </w:t>
      </w:r>
      <w:r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Pr>
          <w:rFonts w:ascii="GHEA Grapalat" w:hAnsi="GHEA Grapalat"/>
          <w:sz w:val="24"/>
          <w:szCs w:val="24"/>
        </w:rPr>
        <w:t>субподряд</w:t>
      </w:r>
      <w:r w:rsidRPr="009044F1">
        <w:rPr>
          <w:rFonts w:ascii="GHEA Grapalat" w:hAnsi="GHEA Grapalat"/>
          <w:sz w:val="24"/>
          <w:szCs w:val="24"/>
        </w:rPr>
        <w:t>;</w:t>
      </w:r>
    </w:p>
    <w:p w14:paraId="6B2AECE5" w14:textId="77777777" w:rsidR="00B27DEE" w:rsidRPr="00D3436F" w:rsidRDefault="00B27DEE" w:rsidP="00B27DEE">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8CEFD82" w14:textId="77777777" w:rsidR="00B27DEE" w:rsidRDefault="00B27DEE" w:rsidP="00B27DE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7E048DA" w14:textId="77777777" w:rsidR="00B27DEE" w:rsidRDefault="00B27DEE" w:rsidP="00B27DE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57D13A" w14:textId="77777777" w:rsidR="00B27DEE" w:rsidRDefault="00B27DEE" w:rsidP="00B27DEE">
      <w:pPr>
        <w:pStyle w:val="norm"/>
        <w:widowControl w:val="0"/>
        <w:spacing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02657B" w14:textId="77777777" w:rsidR="00B27DEE" w:rsidRDefault="00B27DEE" w:rsidP="00B27DEE">
      <w:pPr>
        <w:pStyle w:val="norm"/>
        <w:widowControl w:val="0"/>
        <w:spacing w:line="240" w:lineRule="auto"/>
        <w:ind w:firstLine="0"/>
        <w:rPr>
          <w:rFonts w:ascii="GHEA Grapalat" w:hAnsi="GHEA Grapalat" w:cs="Sylfaen"/>
          <w:sz w:val="24"/>
          <w:szCs w:val="24"/>
        </w:rPr>
      </w:pPr>
    </w:p>
    <w:p w14:paraId="5CFBD721" w14:textId="77777777" w:rsidR="00B27DEE" w:rsidRDefault="00B27DEE" w:rsidP="00B27DEE">
      <w:pPr>
        <w:rPr>
          <w:rFonts w:ascii="GHEA Grapalat" w:hAnsi="GHEA Grapalat"/>
          <w:b/>
        </w:rPr>
      </w:pPr>
      <w:r>
        <w:rPr>
          <w:rFonts w:ascii="GHEA Grapalat" w:hAnsi="GHEA Grapalat"/>
          <w:b/>
        </w:rPr>
        <w:t>-----------------------------</w:t>
      </w:r>
    </w:p>
    <w:p w14:paraId="4478F6B6" w14:textId="77777777" w:rsidR="00B27DEE" w:rsidDel="00B2007E" w:rsidRDefault="00B27DEE" w:rsidP="00B27DEE">
      <w:pPr>
        <w:widowControl w:val="0"/>
        <w:jc w:val="center"/>
        <w:rPr>
          <w:del w:id="5" w:author="Inesa Kocharyan" w:date="2022-03-25T12:10:00Z"/>
          <w:rFonts w:ascii="GHEA Grapalat" w:hAnsi="GHEA Grapalat"/>
          <w:b/>
        </w:rPr>
      </w:pPr>
    </w:p>
    <w:p w14:paraId="6F9D8945" w14:textId="77777777" w:rsidR="00B27DEE" w:rsidRDefault="00B27DEE" w:rsidP="00B27DEE">
      <w:pPr>
        <w:widowControl w:val="0"/>
        <w:jc w:val="center"/>
        <w:rPr>
          <w:rFonts w:ascii="GHEA Grapalat" w:hAnsi="GHEA Grapalat"/>
          <w:b/>
        </w:rPr>
      </w:pPr>
    </w:p>
    <w:p w14:paraId="09A7FE27" w14:textId="77777777" w:rsidR="00B27DEE" w:rsidRDefault="00B27DEE" w:rsidP="00B27DEE">
      <w:pPr>
        <w:widowControl w:val="0"/>
        <w:jc w:val="center"/>
        <w:rPr>
          <w:rFonts w:ascii="GHEA Grapalat" w:hAnsi="GHEA Grapalat"/>
          <w:b/>
        </w:rPr>
      </w:pPr>
    </w:p>
    <w:p w14:paraId="0CCDC8CE" w14:textId="77777777" w:rsidR="00B27DEE" w:rsidRDefault="00B27DEE" w:rsidP="00B27DEE">
      <w:pPr>
        <w:rPr>
          <w:rFonts w:ascii="GHEA Grapalat" w:hAnsi="GHEA Grapalat"/>
          <w:b/>
        </w:rPr>
      </w:pPr>
      <w:r>
        <w:rPr>
          <w:rFonts w:ascii="GHEA Grapalat" w:hAnsi="GHEA Grapalat"/>
          <w:b/>
        </w:rPr>
        <w:br w:type="page"/>
      </w:r>
    </w:p>
    <w:p w14:paraId="4D9D47E0" w14:textId="77777777" w:rsidR="00B27DEE" w:rsidRPr="009044F1" w:rsidRDefault="00B27DEE" w:rsidP="00B27DEE">
      <w:pPr>
        <w:widowControl w:val="0"/>
        <w:jc w:val="center"/>
        <w:rPr>
          <w:rFonts w:ascii="GHEA Grapalat" w:hAnsi="GHEA Grapalat" w:cs="Arial"/>
          <w:b/>
        </w:rPr>
      </w:pPr>
      <w:r>
        <w:rPr>
          <w:rFonts w:ascii="GHEA Grapalat" w:hAnsi="GHEA Grapalat"/>
          <w:b/>
        </w:rPr>
        <w:lastRenderedPageBreak/>
        <w:t>5.</w:t>
      </w:r>
      <w:r w:rsidRPr="009044F1">
        <w:rPr>
          <w:rFonts w:ascii="GHEA Grapalat" w:hAnsi="GHEA Grapalat"/>
          <w:b/>
        </w:rPr>
        <w:t xml:space="preserve">ЦЕНОВОЕ ПРЕДЛОЖЕНИЕ ЗАЯВКИ </w:t>
      </w:r>
    </w:p>
    <w:p w14:paraId="25DB2954"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3CD43E5"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54B293DD" w14:textId="77777777" w:rsidR="00B27DEE" w:rsidRPr="0059577A" w:rsidRDefault="00B27DEE" w:rsidP="00B27DEE">
      <w:pPr>
        <w:pStyle w:val="HTMLPreformatted"/>
        <w:shd w:val="clear" w:color="auto" w:fill="F8F9FA"/>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774813C2" w14:textId="77777777" w:rsidR="00B27DEE" w:rsidRPr="009044F1" w:rsidRDefault="00B27DEE" w:rsidP="00B27DE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232AEF57" w14:textId="77777777" w:rsidR="00B27DEE" w:rsidRPr="00ED437B"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12CABCE"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9C7D773" w14:textId="77777777" w:rsidR="00B27DEE" w:rsidRPr="00ED437B"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32A139E9"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6E375F08"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5D45A95F"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547F77E7" w14:textId="77777777" w:rsidR="00B27DEE" w:rsidRPr="009044F1"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27C351" w14:textId="77777777" w:rsidR="00B27DEE" w:rsidRPr="00230D36" w:rsidRDefault="00B27DEE" w:rsidP="00B27DEE">
      <w:pPr>
        <w:jc w:val="center"/>
        <w:rPr>
          <w:rFonts w:ascii="GHEA Grapalat" w:hAnsi="GHEA Grapalat"/>
          <w:b/>
        </w:rPr>
      </w:pPr>
    </w:p>
    <w:p w14:paraId="457CD191" w14:textId="77777777" w:rsidR="00B27DEE" w:rsidRPr="00230D36" w:rsidRDefault="00B27DEE" w:rsidP="00B27DEE">
      <w:pPr>
        <w:jc w:val="center"/>
        <w:rPr>
          <w:rFonts w:ascii="GHEA Grapalat" w:hAnsi="GHEA Grapalat"/>
          <w:b/>
        </w:rPr>
      </w:pPr>
      <w:r w:rsidRPr="009044F1">
        <w:rPr>
          <w:rFonts w:ascii="GHEA Grapalat" w:hAnsi="GHEA Grapalat"/>
          <w:b/>
        </w:rPr>
        <w:lastRenderedPageBreak/>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60808B07" w14:textId="77777777" w:rsidR="00B27DEE" w:rsidRPr="00230D36" w:rsidRDefault="00B27DEE" w:rsidP="00B27DEE">
      <w:pPr>
        <w:jc w:val="center"/>
        <w:rPr>
          <w:rFonts w:ascii="GHEA Grapalat" w:hAnsi="GHEA Grapalat"/>
          <w:b/>
        </w:rPr>
      </w:pPr>
    </w:p>
    <w:p w14:paraId="3E628633" w14:textId="77777777" w:rsidR="00B27DEE" w:rsidRPr="00AA7117" w:rsidRDefault="00B27DEE" w:rsidP="00B27D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4C339A0" w14:textId="77777777" w:rsidR="00B27DEE" w:rsidRPr="009044F1" w:rsidRDefault="00B27DEE" w:rsidP="00B27D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086ACEE" w14:textId="77777777" w:rsidR="00B27DEE" w:rsidRPr="009044F1" w:rsidRDefault="00B27DEE" w:rsidP="00B27DEE">
      <w:pPr>
        <w:widowControl w:val="0"/>
        <w:ind w:firstLine="567"/>
        <w:jc w:val="center"/>
        <w:rPr>
          <w:rFonts w:ascii="GHEA Grapalat" w:hAnsi="GHEA Grapalat"/>
          <w:b/>
        </w:rPr>
      </w:pPr>
    </w:p>
    <w:p w14:paraId="39A4FF54" w14:textId="77777777" w:rsidR="00B27DEE" w:rsidRPr="00221C7B" w:rsidRDefault="00B27DEE" w:rsidP="00B27DEE">
      <w:pPr>
        <w:widowControl w:val="0"/>
        <w:jc w:val="center"/>
        <w:rPr>
          <w:rFonts w:ascii="GHEA Grapalat" w:hAnsi="GHEA Grapalat"/>
          <w:b/>
        </w:rPr>
      </w:pPr>
      <w:r w:rsidRPr="009044F1">
        <w:rPr>
          <w:rFonts w:ascii="GHEA Grapalat" w:hAnsi="GHEA Grapalat"/>
          <w:b/>
        </w:rPr>
        <w:t xml:space="preserve">7. ОБЕСПЕЧЕНИЕ ЗАЯВКИ </w:t>
      </w:r>
    </w:p>
    <w:p w14:paraId="09E3FD54" w14:textId="77777777" w:rsidR="00B27DEE" w:rsidRPr="00681F45" w:rsidRDefault="00B27DEE" w:rsidP="00B27DEE">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0A7A41C1" w14:textId="77777777" w:rsidR="00B27DEE" w:rsidRPr="009044F1" w:rsidRDefault="00B27DEE" w:rsidP="00B27DEE">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F395279" w14:textId="77777777" w:rsidR="00B27DEE" w:rsidRDefault="00B27DEE" w:rsidP="00B27DEE">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C43C75">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51D98C4" w14:textId="77777777" w:rsidR="00B27DEE" w:rsidRPr="009044F1" w:rsidRDefault="00B27DEE" w:rsidP="00B27DEE">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4B753B">
        <w:rPr>
          <w:rFonts w:ascii="GHEA Grapalat" w:hAnsi="GHEA Grapalat"/>
          <w:vertAlign w:val="superscript"/>
        </w:rPr>
        <w:t>9.1</w:t>
      </w:r>
    </w:p>
    <w:p w14:paraId="7B7A6281" w14:textId="77777777" w:rsidR="00B27DEE" w:rsidRPr="00EF725E" w:rsidRDefault="00B27DEE" w:rsidP="00B27DEE">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2121DDC2" w14:textId="77777777" w:rsidR="00B27DEE" w:rsidRDefault="00B27DEE" w:rsidP="00B27DEE">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2B452EB9" w14:textId="77777777" w:rsidR="00B27DEE" w:rsidRPr="00541249" w:rsidRDefault="00B27DEE" w:rsidP="00B27DEE">
      <w:pPr>
        <w:widowControl w:val="0"/>
        <w:tabs>
          <w:tab w:val="left" w:pos="1134"/>
        </w:tabs>
        <w:ind w:firstLine="567"/>
        <w:jc w:val="both"/>
        <w:rPr>
          <w:ins w:id="6"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E645A"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lastRenderedPageBreak/>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2A7CCD3A"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0D9FFB7"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633DA90" w14:textId="727E8F8C" w:rsidR="00B27DEE" w:rsidRDefault="00B27DEE" w:rsidP="00B27DEE">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 xml:space="preserve">ым </w:t>
      </w:r>
      <w:r w:rsidRPr="009044F1">
        <w:rPr>
          <w:rFonts w:ascii="GHEA Grapalat" w:hAnsi="GHEA Grapalat"/>
        </w:rPr>
        <w:t xml:space="preserve">в течение </w:t>
      </w:r>
      <w:r w:rsidR="00A05BF4" w:rsidRPr="00A05BF4">
        <w:rPr>
          <w:rFonts w:ascii="GHEA Grapalat" w:hAnsi="GHEA Grapalat"/>
          <w:b/>
          <w:bCs/>
        </w:rPr>
        <w:t>120</w:t>
      </w:r>
      <w:r w:rsidRPr="00A05BF4">
        <w:rPr>
          <w:rFonts w:ascii="Courier New" w:hAnsi="Courier New" w:cs="Courier New"/>
          <w:b/>
          <w:bCs/>
        </w:rPr>
        <w:t> </w:t>
      </w:r>
      <w:r w:rsidRPr="00A05BF4">
        <w:rPr>
          <w:rFonts w:ascii="GHEA Grapalat" w:hAnsi="GHEA Grapalat"/>
          <w:b/>
          <w:bCs/>
        </w:rPr>
        <w:t>(</w:t>
      </w:r>
      <w:r w:rsidR="00A05BF4" w:rsidRPr="00A05BF4">
        <w:rPr>
          <w:rFonts w:ascii="GHEA Grapalat" w:hAnsi="GHEA Grapalat"/>
          <w:b/>
          <w:bCs/>
        </w:rPr>
        <w:t>сто двадцать</w:t>
      </w:r>
      <w:r w:rsidRPr="00A05BF4">
        <w:rPr>
          <w:rFonts w:ascii="GHEA Grapalat" w:hAnsi="GHEA Grapalat"/>
          <w:b/>
          <w:bCs/>
        </w:rPr>
        <w:t xml:space="preserve">) </w:t>
      </w:r>
      <w:r w:rsidRPr="00A4492E">
        <w:rPr>
          <w:rFonts w:ascii="GHEA Grapalat" w:hAnsi="GHEA Grapalat"/>
        </w:rPr>
        <w:t>рабочих дней со дня</w:t>
      </w:r>
      <w:r>
        <w:rPr>
          <w:rFonts w:ascii="GHEA Grapalat" w:hAnsi="GHEA Grapalat"/>
        </w:rPr>
        <w:t xml:space="preserve"> </w:t>
      </w:r>
      <w:r w:rsidRPr="009F6BFE">
        <w:rPr>
          <w:rFonts w:ascii="GHEA Grapalat" w:hAnsi="GHEA Grapalat"/>
        </w:rPr>
        <w:t>истечения крайнего срока</w:t>
      </w:r>
      <w:r w:rsidRPr="00A4492E">
        <w:rPr>
          <w:rFonts w:ascii="GHEA Grapalat" w:hAnsi="GHEA Grapalat"/>
        </w:rPr>
        <w:t xml:space="preserve"> подачи заяв</w:t>
      </w:r>
      <w:r>
        <w:rPr>
          <w:rFonts w:ascii="GHEA Grapalat" w:hAnsi="GHEA Grapalat"/>
        </w:rPr>
        <w:t>о</w:t>
      </w:r>
      <w:r w:rsidRPr="00A4492E">
        <w:rPr>
          <w:rFonts w:ascii="GHEA Grapalat" w:hAnsi="GHEA Grapalat"/>
        </w:rPr>
        <w:t>к.</w:t>
      </w:r>
      <w:r w:rsidRPr="00A4492E">
        <w:rPr>
          <w:rFonts w:ascii="GHEA Grapalat" w:hAnsi="GHEA Grapalat"/>
          <w:vertAlign w:val="superscript"/>
        </w:rPr>
        <w:t>10.1</w:t>
      </w:r>
      <w:r w:rsidRPr="00A4492E">
        <w:rPr>
          <w:rFonts w:ascii="GHEA Grapalat" w:hAnsi="GHEA Grapalat"/>
        </w:rPr>
        <w:t xml:space="preserve"> </w:t>
      </w:r>
    </w:p>
    <w:p w14:paraId="5E5479F0" w14:textId="77777777" w:rsidR="00B27DEE" w:rsidRDefault="00B27DEE" w:rsidP="00B27DEE">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9D6CBCB" w14:textId="77777777" w:rsidR="00B27DEE" w:rsidRPr="00996C18" w:rsidRDefault="00B27DEE" w:rsidP="00B27DEE">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0552241" w14:textId="77777777" w:rsidR="00B27DEE" w:rsidRDefault="00B27DEE" w:rsidP="00B27DEE">
      <w:pPr>
        <w:rPr>
          <w:rFonts w:ascii="GHEA Grapalat" w:hAnsi="GHEA Grapalat" w:cs="Sylfaen"/>
        </w:rPr>
      </w:pPr>
    </w:p>
    <w:p w14:paraId="0D100CF4" w14:textId="77777777" w:rsidR="00B27DEE" w:rsidRPr="009044F1" w:rsidRDefault="00B27DEE" w:rsidP="00B27DEE">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3BCDB180" w14:textId="134F8776" w:rsidR="00B27DEE" w:rsidRPr="009044F1" w:rsidRDefault="00B27DEE" w:rsidP="00B27DEE">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326E6" w:rsidRPr="008326E6">
        <w:rPr>
          <w:rFonts w:ascii="GHEA Grapalat" w:hAnsi="GHEA Grapalat"/>
          <w:b/>
          <w:iCs/>
          <w:lang w:val="hy-AM"/>
        </w:rPr>
        <w:t xml:space="preserve">11:00 часов </w:t>
      </w:r>
      <w:r w:rsidR="00917335">
        <w:rPr>
          <w:rFonts w:ascii="GHEA Grapalat" w:hAnsi="GHEA Grapalat"/>
          <w:b/>
          <w:iCs/>
          <w:lang w:val="hy-AM"/>
        </w:rPr>
        <w:t>07</w:t>
      </w:r>
      <w:r w:rsidR="008326E6" w:rsidRPr="008326E6">
        <w:rPr>
          <w:rFonts w:ascii="GHEA Grapalat" w:hAnsi="GHEA Grapalat"/>
          <w:b/>
          <w:iCs/>
          <w:lang w:val="hy-AM"/>
        </w:rPr>
        <w:t>.01.2026</w:t>
      </w:r>
      <w:r w:rsidRPr="008326E6">
        <w:rPr>
          <w:rFonts w:ascii="GHEA Grapalat" w:hAnsi="GHEA Grapalat"/>
          <w:iCs/>
          <w:sz w:val="24"/>
          <w:szCs w:val="24"/>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5D1F5291" w14:textId="77777777" w:rsidR="00B27DEE" w:rsidRPr="009044F1" w:rsidRDefault="00B27DEE" w:rsidP="00B27DEE">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15AF6111" w14:textId="77777777" w:rsidR="00B27DEE" w:rsidRPr="009044F1" w:rsidRDefault="00B27DEE" w:rsidP="00B27DEE">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042B7B3B"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2346CD" w14:textId="77777777" w:rsidR="00B27DEE" w:rsidRPr="002A665D" w:rsidRDefault="00B27DEE" w:rsidP="00B27DEE">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4B5FDB12" w14:textId="77777777" w:rsidR="00B27DEE" w:rsidRPr="009044F1" w:rsidRDefault="00B27DEE" w:rsidP="00B27DEE">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642F03"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96C4808" w14:textId="77777777" w:rsidR="00B27DEE" w:rsidRPr="009044F1" w:rsidRDefault="00B27DEE" w:rsidP="00B27D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w:t>
      </w:r>
      <w:r>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6A140863" w14:textId="6A281D74" w:rsidR="00B27DEE" w:rsidRPr="00A01157" w:rsidRDefault="00B27DEE" w:rsidP="00B27D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05BF4" w:rsidRPr="00E42EE8">
        <w:rPr>
          <w:rFonts w:ascii="GHEA Grapalat" w:hAnsi="GHEA Grapalat"/>
          <w:color w:val="FF0000"/>
          <w:sz w:val="24"/>
          <w:szCs w:val="24"/>
        </w:rPr>
        <w:t>установленным Центральным банком р. Армения на день открытия заявок</w:t>
      </w:r>
      <w:r w:rsidR="00A05BF4">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7"/>
        <w:t>11</w:t>
      </w:r>
      <w:r>
        <w:rPr>
          <w:rFonts w:ascii="GHEA Grapalat" w:hAnsi="GHEA Grapalat"/>
          <w:i w:val="0"/>
          <w:sz w:val="24"/>
          <w:szCs w:val="24"/>
        </w:rPr>
        <w:t>.</w:t>
      </w:r>
    </w:p>
    <w:p w14:paraId="1D92A19F" w14:textId="77777777" w:rsidR="00B27DEE" w:rsidRPr="00186559"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1D4F1A92"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EBB034A"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77A2D2F" w14:textId="77777777" w:rsidR="00B27DEE" w:rsidRPr="00A50C53"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524554A"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DE8E354"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1A65F97D"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w:t>
      </w:r>
      <w:r w:rsidRPr="009775E8">
        <w:rPr>
          <w:rFonts w:ascii="GHEA Grapalat" w:hAnsi="GHEA Grapalat"/>
          <w:sz w:val="24"/>
          <w:szCs w:val="24"/>
        </w:rPr>
        <w:lastRenderedPageBreak/>
        <w:t xml:space="preserve">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5210082" w14:textId="77777777" w:rsidR="00B27DEE" w:rsidRPr="009044F1" w:rsidRDefault="00B27DEE" w:rsidP="00B27DEE">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E1D5BBB" w14:textId="77777777" w:rsidR="00B27DEE" w:rsidRPr="009044F1" w:rsidRDefault="00B27DEE" w:rsidP="00B27DEE">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7551356" w14:textId="77777777" w:rsidR="00B27DEE"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3219E1">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D3B491" w14:textId="77777777" w:rsidR="00B27DEE" w:rsidRDefault="00B27DEE" w:rsidP="00B27DEE">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5C2EEEC" w14:textId="77777777" w:rsidR="00B27DEE" w:rsidRPr="00BD363B" w:rsidRDefault="00B27DEE" w:rsidP="00B27DEE">
      <w:pPr>
        <w:pStyle w:val="norm"/>
        <w:widowControl w:val="0"/>
        <w:tabs>
          <w:tab w:val="left" w:pos="1134"/>
        </w:tabs>
        <w:spacing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254C22E" w14:textId="77777777" w:rsidR="00B27DEE" w:rsidRDefault="00B27DEE" w:rsidP="00B27D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8AA2EAA" w14:textId="77777777" w:rsidR="00B27DEE" w:rsidRPr="00CE18BF" w:rsidRDefault="00B27DEE" w:rsidP="00B27D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 xml:space="preserve">(родитель, супруг, ребенок, брат, сестра, бабушка, дедушка, внук, а также </w:t>
      </w:r>
      <w:r w:rsidRPr="00CE18BF">
        <w:rPr>
          <w:rFonts w:ascii="GHEA Grapalat" w:hAnsi="GHEA Grapalat"/>
          <w:sz w:val="24"/>
          <w:szCs w:val="24"/>
        </w:rPr>
        <w:lastRenderedPageBreak/>
        <w:t>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3CCDBF7" w14:textId="77777777" w:rsidR="00B27DEE" w:rsidRPr="009044F1" w:rsidRDefault="00B27DEE" w:rsidP="00B27D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1F7303" w14:textId="77777777" w:rsidR="00B27DEE" w:rsidRPr="009044F1" w:rsidRDefault="00B27DEE" w:rsidP="00B27D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28C2397" w14:textId="77777777" w:rsidR="00B27DEE" w:rsidRPr="009044F1" w:rsidRDefault="00B27DEE" w:rsidP="00B27D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3E281A" w14:textId="77777777" w:rsidR="00B27DEE" w:rsidRPr="009044F1" w:rsidRDefault="00B27DEE" w:rsidP="00B27D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C955BE4" w14:textId="77777777" w:rsidR="00B27DEE" w:rsidRPr="00110330" w:rsidRDefault="00B27DEE" w:rsidP="00B27DEE">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Pr>
          <w:rFonts w:ascii="GHEA Grapalat" w:hAnsi="GHEA Grapalat"/>
        </w:rPr>
        <w:t xml:space="preserve"> </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5539E3">
        <w:rPr>
          <w:rFonts w:ascii="GHEA Grapalat" w:hAnsi="GHEA Grapalat"/>
        </w:rPr>
        <w:t>.</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28F309A1" w14:textId="77777777" w:rsidR="00B27DEE" w:rsidRPr="00110330" w:rsidRDefault="00B27DEE" w:rsidP="00B27DEE">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0EC52A20" w14:textId="77777777" w:rsidR="00B27DEE" w:rsidRPr="00110330" w:rsidRDefault="00B27DEE" w:rsidP="00B27DEE">
      <w:pPr>
        <w:pStyle w:val="ListParagraph"/>
        <w:widowControl w:val="0"/>
        <w:numPr>
          <w:ilvl w:val="0"/>
          <w:numId w:val="33"/>
        </w:numPr>
        <w:ind w:left="0" w:firstLine="284"/>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w:t>
      </w:r>
      <w:r w:rsidRPr="00110330">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EDCFCA" w14:textId="77777777" w:rsidR="00B27DEE" w:rsidRDefault="00B27DEE" w:rsidP="00B27DEE">
      <w:pPr>
        <w:pStyle w:val="ListParagraph"/>
        <w:widowControl w:val="0"/>
        <w:numPr>
          <w:ilvl w:val="0"/>
          <w:numId w:val="33"/>
        </w:numPr>
        <w:ind w:left="0" w:firstLine="284"/>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A493AC6" w14:textId="77777777" w:rsidR="00B27DEE" w:rsidRDefault="00B27DEE" w:rsidP="00B27DEE">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Pr="00793DC2">
        <w:rPr>
          <w:rFonts w:ascii="GHEA Grapalat" w:hAnsi="GHEA Grapalat" w:cs="Sylfaen"/>
        </w:rPr>
        <w:t xml:space="preserve">При этом, </w:t>
      </w:r>
    </w:p>
    <w:p w14:paraId="36606EDC" w14:textId="77777777" w:rsidR="00B27DEE" w:rsidRDefault="00B27DEE" w:rsidP="00B27DEE">
      <w:pPr>
        <w:widowControl w:val="0"/>
        <w:tabs>
          <w:tab w:val="left" w:pos="1134"/>
        </w:tabs>
        <w:ind w:left="-360"/>
        <w:jc w:val="both"/>
        <w:rPr>
          <w:rFonts w:ascii="GHEA Grapalat" w:hAnsi="GHEA Grapalat" w:cs="Sylfaen"/>
        </w:rPr>
      </w:pPr>
      <w:r>
        <w:rPr>
          <w:rFonts w:ascii="GHEA Grapalat" w:hAnsi="GHEA Grapalat" w:cs="Sylfaen"/>
          <w:lang w:val="hy-AM"/>
        </w:rPr>
        <w:t xml:space="preserve">- </w:t>
      </w:r>
      <w:r w:rsidRPr="00793DC2">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Pr>
          <w:rFonts w:ascii="GHEA Grapalat" w:hAnsi="GHEA Grapalat" w:cs="Sylfaen"/>
          <w:lang w:val="hy-AM"/>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w:t>
      </w:r>
      <w:r w:rsidRPr="00793DC2">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6A6922">
        <w:rPr>
          <w:rFonts w:ascii="GHEA Grapalat" w:hAnsi="GHEA Grapalat" w:cs="Sylfaen"/>
        </w:rPr>
        <w:t>,</w:t>
      </w:r>
      <w:r w:rsidRPr="004A296E">
        <w:rPr>
          <w:rFonts w:ascii="GHEA Grapalat" w:hAnsi="GHEA Grapalat" w:cs="Sylfaen"/>
        </w:rPr>
        <w:t xml:space="preserve"> </w:t>
      </w:r>
      <w:r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C89B8DA" w14:textId="77777777" w:rsidR="00B27DEE" w:rsidRPr="0046324D" w:rsidRDefault="00B27DEE" w:rsidP="00B27DEE">
      <w:pPr>
        <w:widowControl w:val="0"/>
        <w:tabs>
          <w:tab w:val="left" w:pos="0"/>
        </w:tabs>
        <w:ind w:left="-284"/>
        <w:jc w:val="both"/>
        <w:rPr>
          <w:rFonts w:ascii="GHEA Grapalat" w:hAnsi="GHEA Grapalat"/>
        </w:rPr>
      </w:pPr>
      <w:r w:rsidRPr="00C467C2">
        <w:rPr>
          <w:rFonts w:ascii="GHEA Grapalat" w:hAnsi="GHEA Grapalat" w:cs="Sylfaen"/>
        </w:rPr>
        <w:t xml:space="preserve">- </w:t>
      </w:r>
      <w:r w:rsidRPr="00C467C2">
        <w:rPr>
          <w:rFonts w:ascii="GHEA Grapalat" w:hAnsi="GHEA Grapalat"/>
          <w:lang w:val="en-US"/>
        </w:rPr>
        <w:t>o</w:t>
      </w:r>
      <w:r w:rsidRPr="00C467C2">
        <w:rPr>
          <w:rFonts w:ascii="GHEA Grapalat" w:hAnsi="GHEA Grapalat"/>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14:paraId="3A854F40" w14:textId="77777777" w:rsidR="00B27DEE" w:rsidRPr="0046324D" w:rsidRDefault="00B27DEE" w:rsidP="00B27DEE">
      <w:pPr>
        <w:widowControl w:val="0"/>
        <w:tabs>
          <w:tab w:val="left" w:pos="0"/>
        </w:tabs>
        <w:ind w:left="-284"/>
        <w:jc w:val="both"/>
        <w:rPr>
          <w:rFonts w:ascii="GHEA Grapalat" w:hAnsi="GHEA Grapalat" w:cs="Sylfaen"/>
        </w:rPr>
      </w:pPr>
    </w:p>
    <w:p w14:paraId="273E0BBD" w14:textId="77777777" w:rsidR="00B27DEE" w:rsidRPr="009044F1" w:rsidRDefault="00B27DEE" w:rsidP="00B27DEE">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2552210" w14:textId="77777777" w:rsidR="00B27DEE" w:rsidRDefault="00B27DEE" w:rsidP="00B27DE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7086F77" w14:textId="77777777" w:rsidR="00B27DEE" w:rsidRPr="001439BD" w:rsidRDefault="00B27DEE" w:rsidP="00B27DEE">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9A91626" w14:textId="77777777" w:rsidR="00B27DEE" w:rsidRPr="009044F1" w:rsidRDefault="00B27DEE" w:rsidP="00B27DEE">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w:t>
      </w:r>
      <w:r w:rsidRPr="009044F1">
        <w:rPr>
          <w:rFonts w:ascii="GHEA Grapalat" w:hAnsi="GHEA Grapalat"/>
        </w:rPr>
        <w:lastRenderedPageBreak/>
        <w:t xml:space="preserve">адреса электронной почты на отмеченный в настоящем приглашении электронный адрес секретаря комиссии. </w:t>
      </w:r>
    </w:p>
    <w:p w14:paraId="76C39B8C" w14:textId="77777777" w:rsidR="00B27DEE" w:rsidRPr="009044F1" w:rsidRDefault="00B27DEE" w:rsidP="00B27DEE">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93351B4" w14:textId="77777777" w:rsidR="00B27DEE" w:rsidRPr="00D3436F" w:rsidRDefault="00B27DEE" w:rsidP="00B27D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0D24C5E" w14:textId="77777777" w:rsidR="00B27DEE" w:rsidRPr="008A3C60" w:rsidRDefault="00B27DEE" w:rsidP="00B27DEE">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5FE88C7C" w14:textId="77777777" w:rsidR="00B27DEE" w:rsidRPr="009044F1" w:rsidRDefault="00B27DEE" w:rsidP="00B27DEE">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77625599" w14:textId="77777777" w:rsidR="00B27DEE" w:rsidRPr="009044F1" w:rsidRDefault="00B27DEE" w:rsidP="00B27D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27AC5A5" w14:textId="77777777" w:rsidR="00B27DEE" w:rsidRPr="005114D0" w:rsidRDefault="00B27DEE" w:rsidP="00B27D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AFD168C" w14:textId="77777777" w:rsidR="00B27DEE" w:rsidRPr="00374F4A" w:rsidRDefault="00B27DEE" w:rsidP="00B27D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A56B6E7" w14:textId="77777777" w:rsidR="00B27DEE" w:rsidRPr="009044F1" w:rsidRDefault="00B27DEE" w:rsidP="00B27D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BB37EAD" w14:textId="77777777" w:rsidR="00B27DEE" w:rsidRPr="009044F1" w:rsidRDefault="00B27DEE" w:rsidP="00B27D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00FACFC" w14:textId="77777777" w:rsidR="00B27DEE" w:rsidRPr="009044F1" w:rsidRDefault="00B27DEE" w:rsidP="00B27DEE">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46BF5DF" w14:textId="77777777" w:rsidR="00B27DEE" w:rsidRPr="000811C1" w:rsidRDefault="00B27DEE" w:rsidP="00B27D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CC439EF" w14:textId="77777777" w:rsidR="00B27DEE" w:rsidRPr="009044F1" w:rsidRDefault="00B27DEE" w:rsidP="00B27D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EEF826F" w14:textId="44C24637" w:rsidR="00B27DEE" w:rsidRDefault="00B27DEE" w:rsidP="00B27DEE">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lastRenderedPageBreak/>
        <w:t xml:space="preserve">Период ожидания в случае настоящей процедуры составляет </w:t>
      </w:r>
      <w:r w:rsidRPr="009A688D">
        <w:rPr>
          <w:rFonts w:ascii="GHEA Grapalat" w:hAnsi="GHEA Grapalat"/>
          <w:b/>
          <w:bCs/>
          <w:sz w:val="24"/>
          <w:szCs w:val="24"/>
        </w:rPr>
        <w:t>"</w:t>
      </w:r>
      <w:r w:rsidR="009A688D" w:rsidRPr="009A688D">
        <w:rPr>
          <w:rFonts w:ascii="GHEA Grapalat" w:hAnsi="GHEA Grapalat"/>
          <w:b/>
          <w:bCs/>
          <w:sz w:val="24"/>
          <w:szCs w:val="24"/>
        </w:rPr>
        <w:t>10</w:t>
      </w:r>
      <w:r w:rsidRPr="009A688D">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156B9280" w14:textId="77777777" w:rsidR="00B27DEE" w:rsidRPr="00A835E3" w:rsidRDefault="00B27DEE" w:rsidP="00B27DEE">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5ADFF87D" w14:textId="77777777" w:rsidR="00B27DEE" w:rsidRDefault="00B27DEE" w:rsidP="00B27DEE">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4CB1E5" w14:textId="77777777" w:rsidR="00B27DEE" w:rsidRPr="00A835E3" w:rsidRDefault="00B27DEE" w:rsidP="00B27DEE">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5179E7" w14:textId="77777777" w:rsidR="00B27DEE" w:rsidRDefault="00B27DEE" w:rsidP="00B27DEE">
      <w:pPr>
        <w:widowControl w:val="0"/>
        <w:jc w:val="center"/>
        <w:rPr>
          <w:rFonts w:ascii="GHEA Grapalat" w:hAnsi="GHEA Grapalat"/>
          <w:b/>
        </w:rPr>
      </w:pPr>
    </w:p>
    <w:p w14:paraId="6ABE7958" w14:textId="77777777" w:rsidR="00B27DEE" w:rsidRDefault="00B27DEE" w:rsidP="00B27DEE">
      <w:pPr>
        <w:widowControl w:val="0"/>
        <w:jc w:val="center"/>
        <w:rPr>
          <w:rFonts w:ascii="GHEA Grapalat" w:hAnsi="GHEA Grapalat"/>
          <w:b/>
        </w:rPr>
      </w:pPr>
    </w:p>
    <w:p w14:paraId="28420A6C" w14:textId="77777777" w:rsidR="00B27DEE" w:rsidRDefault="00B27DEE" w:rsidP="00B27DEE">
      <w:pPr>
        <w:widowControl w:val="0"/>
        <w:jc w:val="center"/>
        <w:rPr>
          <w:rFonts w:ascii="GHEA Grapalat" w:hAnsi="GHEA Grapalat"/>
          <w:b/>
        </w:rPr>
      </w:pPr>
      <w:r w:rsidRPr="009044F1">
        <w:rPr>
          <w:rFonts w:ascii="GHEA Grapalat" w:hAnsi="GHEA Grapalat"/>
          <w:b/>
        </w:rPr>
        <w:t xml:space="preserve">9. ЗАКЛЮЧЕНИЕ ДОГОВОРА </w:t>
      </w:r>
    </w:p>
    <w:p w14:paraId="0896A8D4" w14:textId="77777777" w:rsidR="00B27DEE" w:rsidRPr="009044F1" w:rsidRDefault="00B27DEE" w:rsidP="00B27DEE">
      <w:pPr>
        <w:widowControl w:val="0"/>
        <w:jc w:val="center"/>
        <w:rPr>
          <w:rFonts w:ascii="GHEA Grapalat" w:hAnsi="GHEA Grapalat" w:cs="Arial"/>
          <w:b/>
          <w:iCs/>
        </w:rPr>
      </w:pPr>
    </w:p>
    <w:p w14:paraId="16D78D75"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5A7D12"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ins w:id="7" w:author="Inesa Kocharyan" w:date="2022-05-27T11:14:00Z">
        <w:r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387D04E4"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w:hAnsi="GHEA Grapalat"/>
        </w:rPr>
        <w:t>При этом</w:t>
      </w:r>
      <w:r>
        <w:rPr>
          <w:rFonts w:ascii="GHEA Grapalat" w:hAnsi="GHEA Grapalat"/>
        </w:rPr>
        <w:t>,</w:t>
      </w:r>
      <w:r w:rsidRPr="00645866">
        <w:rPr>
          <w:rFonts w:ascii="GHEA Grapalat" w:hAnsi="GHEA Grapalat"/>
        </w:rPr>
        <w:t xml:space="preserve"> при закупке строительных работ</w:t>
      </w:r>
      <w:r>
        <w:rPr>
          <w:rFonts w:ascii="GHEA Grapalat" w:hAnsi="GHEA Grapalat"/>
        </w:rPr>
        <w:t>,</w:t>
      </w:r>
      <w:r w:rsidRPr="00645866">
        <w:rPr>
          <w:rFonts w:ascii="GHEA Grapalat" w:hAnsi="GHEA Grapalat"/>
        </w:rPr>
        <w:t xml:space="preserve"> в договор включаются </w:t>
      </w:r>
      <w:r>
        <w:rPr>
          <w:rFonts w:ascii="GHEA Grapalat" w:hAnsi="GHEA Grapalat"/>
        </w:rPr>
        <w:t>приборы</w:t>
      </w:r>
      <w:r w:rsidRPr="00645866">
        <w:rPr>
          <w:rFonts w:ascii="GHEA Grapalat" w:hAnsi="GHEA Grapalat"/>
        </w:rPr>
        <w:t xml:space="preserve"> и оборудование, представленные по заявке </w:t>
      </w:r>
      <w:r>
        <w:rPr>
          <w:rFonts w:ascii="GHEA Grapalat" w:hAnsi="GHEA Grapalat"/>
        </w:rPr>
        <w:t>ото</w:t>
      </w:r>
      <w:r w:rsidRPr="00645866">
        <w:rPr>
          <w:rFonts w:ascii="GHEA Grapalat" w:hAnsi="GHEA Grapalat"/>
        </w:rPr>
        <w:t>бранного участника</w:t>
      </w:r>
      <w:r w:rsidRPr="009044F1">
        <w:rPr>
          <w:rFonts w:ascii="GHEA Grapalat" w:hAnsi="GHEA Grapalat"/>
        </w:rPr>
        <w:t xml:space="preserve">. </w:t>
      </w:r>
    </w:p>
    <w:p w14:paraId="2F316124"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14687267"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14:paraId="05F9A879" w14:textId="77777777" w:rsidR="00B27DEE" w:rsidRDefault="00B27DEE" w:rsidP="00B27DEE">
      <w:pPr>
        <w:widowControl w:val="0"/>
        <w:ind w:firstLine="567"/>
        <w:jc w:val="both"/>
        <w:rPr>
          <w:ins w:id="8"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C0CF45"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lastRenderedPageBreak/>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DC7570" w14:textId="77777777" w:rsidR="00B27DEE" w:rsidRPr="009044F1" w:rsidRDefault="00B27DEE" w:rsidP="00B27D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B057C">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04922EB2" w14:textId="77777777" w:rsidR="00B27DEE" w:rsidRPr="009044F1" w:rsidRDefault="00B27DEE" w:rsidP="00B27D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77161071" w14:textId="77777777" w:rsidR="00B27DEE" w:rsidRDefault="00B27DEE" w:rsidP="00B27DEE">
      <w:pPr>
        <w:widowControl w:val="0"/>
        <w:jc w:val="center"/>
        <w:rPr>
          <w:rFonts w:ascii="GHEA Grapalat" w:hAnsi="GHEA Grapalat"/>
          <w:b/>
        </w:rPr>
      </w:pPr>
    </w:p>
    <w:p w14:paraId="2481BE95" w14:textId="77777777" w:rsidR="00B27DEE" w:rsidRDefault="00B27DEE" w:rsidP="00B27DEE">
      <w:pPr>
        <w:widowControl w:val="0"/>
        <w:jc w:val="center"/>
        <w:rPr>
          <w:rFonts w:ascii="GHEA Grapalat" w:hAnsi="GHEA Grapalat"/>
          <w:b/>
        </w:rPr>
      </w:pPr>
    </w:p>
    <w:p w14:paraId="2079139A" w14:textId="77777777" w:rsidR="00B27DEE" w:rsidRDefault="00B27DEE" w:rsidP="00B27DEE">
      <w:pPr>
        <w:widowControl w:val="0"/>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14:paraId="5791C1D3" w14:textId="77777777" w:rsidR="00B27DEE" w:rsidRPr="00572A57" w:rsidRDefault="00B27DEE" w:rsidP="00B27DEE">
      <w:pPr>
        <w:widowControl w:val="0"/>
        <w:jc w:val="center"/>
        <w:rPr>
          <w:rFonts w:ascii="GHEA Grapalat" w:hAnsi="GHEA Grapalat"/>
          <w:b/>
        </w:rPr>
      </w:pPr>
    </w:p>
    <w:p w14:paraId="0DC5A7DA" w14:textId="77777777" w:rsidR="00B27DEE" w:rsidRDefault="00B27DEE" w:rsidP="00B27DEE">
      <w:pPr>
        <w:widowControl w:val="0"/>
        <w:tabs>
          <w:tab w:val="left" w:pos="1276"/>
        </w:tabs>
        <w:ind w:firstLine="142"/>
        <w:jc w:val="both"/>
        <w:rPr>
          <w:rFonts w:ascii="GHEA Grapalat" w:hAnsi="GHEA Grapalat"/>
        </w:rPr>
      </w:pPr>
      <w:r w:rsidRPr="009044F1">
        <w:rPr>
          <w:rFonts w:ascii="GHEA Grapalat" w:hAnsi="GHEA Grapalat"/>
        </w:rPr>
        <w:t>10.1</w:t>
      </w:r>
      <w:r w:rsidRPr="00DC30CC">
        <w:rPr>
          <w:rFonts w:ascii="GHEA Grapalat" w:hAnsi="GHEA Grapalat"/>
        </w:rPr>
        <w:t>.</w:t>
      </w:r>
      <w:r w:rsidRPr="005114D0" w:rsidDel="007966BA">
        <w:rPr>
          <w:rFonts w:ascii="GHEA Grapalat" w:hAnsi="GHEA Grapalat"/>
        </w:rPr>
        <w:t xml:space="preserve"> </w:t>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7B057C">
        <w:rPr>
          <w:rFonts w:ascii="GHEA Grapalat" w:hAnsi="GHEA Grapalat"/>
          <w:color w:val="000000" w:themeColor="text1"/>
          <w:vertAlign w:val="superscript"/>
        </w:rPr>
        <w:t>12.1</w:t>
      </w:r>
    </w:p>
    <w:p w14:paraId="72C514C2" w14:textId="2AA2C4A4" w:rsidR="00B27DEE" w:rsidRPr="00572A57" w:rsidRDefault="00B27DEE" w:rsidP="00B27DEE">
      <w:pPr>
        <w:widowControl w:val="0"/>
        <w:tabs>
          <w:tab w:val="left" w:pos="1276"/>
        </w:tabs>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sidR="007A4D68" w:rsidRPr="007A4D68">
        <w:rPr>
          <w:rFonts w:ascii="GHEA Grapalat" w:hAnsi="GHEA Grapalat"/>
          <w:b/>
          <w:bCs/>
        </w:rPr>
        <w:t>30</w:t>
      </w:r>
      <w:r w:rsidRPr="007A4D68">
        <w:rPr>
          <w:rFonts w:ascii="GHEA Grapalat" w:hAnsi="GHEA Grapalat"/>
          <w:b/>
          <w:bCs/>
        </w:rPr>
        <w:t xml:space="preserve"> процентам</w:t>
      </w:r>
      <w:r>
        <w:rPr>
          <w:rFonts w:ascii="GHEA Grapalat" w:hAnsi="GHEA Grapalat"/>
        </w:rPr>
        <w:t xml:space="preserve">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работ закуп</w:t>
      </w:r>
      <w:r>
        <w:rPr>
          <w:rFonts w:ascii="GHEA Grapalat" w:hAnsi="GHEA Grapalat"/>
        </w:rPr>
        <w:t>аемых</w:t>
      </w:r>
      <w:r w:rsidRPr="00123A23">
        <w:rPr>
          <w:rFonts w:ascii="GHEA Grapalat" w:hAnsi="GHEA Grapalat"/>
        </w:rPr>
        <w:t xml:space="preserve">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Pr>
          <w:rFonts w:ascii="GHEA Grapalat" w:hAnsi="GHEA Grapalat"/>
        </w:rPr>
        <w:t>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535F96">
        <w:rPr>
          <w:rFonts w:ascii="GHEA Grapalat" w:hAnsi="GHEA Grapalat"/>
        </w:rPr>
        <w:t>.</w:t>
      </w:r>
      <w:r>
        <w:rPr>
          <w:rFonts w:ascii="GHEA Grapalat" w:hAnsi="GHEA Grapalat"/>
        </w:rPr>
        <w:t xml:space="preserve"> Причем обеспечение</w:t>
      </w:r>
      <w:r w:rsidRPr="001647D2">
        <w:rPr>
          <w:rFonts w:ascii="GHEA Grapalat" w:hAnsi="GHEA Grapalat"/>
        </w:rPr>
        <w:t xml:space="preserve"> должно быть действительным как </w:t>
      </w:r>
      <w:r>
        <w:rPr>
          <w:rFonts w:ascii="GHEA Grapalat" w:hAnsi="GHEA Grapalat"/>
        </w:rPr>
        <w:t xml:space="preserve"> </w:t>
      </w:r>
      <w:r w:rsidRPr="003946D2">
        <w:rPr>
          <w:rFonts w:ascii="GHEA Grapalat" w:hAnsi="GHEA Grapalat"/>
        </w:rPr>
        <w:t xml:space="preserve">минимум  включительно до </w:t>
      </w:r>
      <w:r w:rsidR="007A4D68">
        <w:rPr>
          <w:rFonts w:ascii="GHEA Grapalat" w:hAnsi="GHEA Grapalat"/>
        </w:rPr>
        <w:t>9</w:t>
      </w:r>
      <w:r>
        <w:rPr>
          <w:rFonts w:ascii="GHEA Grapalat" w:hAnsi="GHEA Grapalat"/>
        </w:rPr>
        <w:t>0</w:t>
      </w:r>
      <w:r w:rsidRPr="003946D2">
        <w:rPr>
          <w:rFonts w:ascii="GHEA Grapalat" w:hAnsi="GHEA Grapalat"/>
        </w:rPr>
        <w:t>-го рабочего дня</w:t>
      </w:r>
      <w:r w:rsidRPr="001647D2">
        <w:rPr>
          <w:rFonts w:ascii="GHEA Grapalat" w:hAnsi="GHEA Grapalat"/>
        </w:rPr>
        <w:t xml:space="preserve">, следующего за днем полного принятия заказчиком результата выполнения </w:t>
      </w:r>
      <w:r w:rsidRPr="0027573B">
        <w:rPr>
          <w:rFonts w:ascii="GHEA Grapalat" w:hAnsi="GHEA Grapalat"/>
        </w:rPr>
        <w:t>контракта</w:t>
      </w:r>
      <w:r w:rsidRPr="005B796C">
        <w:rPr>
          <w:rFonts w:ascii="GHEA Grapalat" w:hAnsi="GHEA Grapalat"/>
        </w:rPr>
        <w:t>.</w:t>
      </w:r>
      <w:r w:rsidRPr="006C330D">
        <w:rPr>
          <w:rFonts w:ascii="GHEA Grapalat" w:hAnsi="GHEA Grapalat"/>
        </w:rPr>
        <w:t xml:space="preserve"> </w:t>
      </w:r>
      <w:r w:rsidRPr="00780D00">
        <w:rPr>
          <w:rFonts w:ascii="GHEA Grapalat" w:hAnsi="GHEA Grapalat"/>
          <w:b/>
          <w:vertAlign w:val="superscript"/>
        </w:rPr>
        <w:t>12.</w:t>
      </w:r>
      <w:r>
        <w:rPr>
          <w:rFonts w:ascii="GHEA Grapalat" w:hAnsi="GHEA Grapalat"/>
          <w:b/>
          <w:vertAlign w:val="superscript"/>
        </w:rPr>
        <w:t>2</w:t>
      </w:r>
    </w:p>
    <w:p w14:paraId="0DBA4A05" w14:textId="77777777" w:rsidR="00B27DEE" w:rsidRPr="005242F9" w:rsidRDefault="00B27DEE" w:rsidP="00B27DEE">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Pr>
          <w:rFonts w:ascii="GHEA Grapalat" w:hAnsi="GHEA Grapalat" w:cs="Sylfaen"/>
        </w:rPr>
        <w:t>по</w:t>
      </w:r>
      <w:r w:rsidRPr="005242F9">
        <w:rPr>
          <w:rFonts w:ascii="GHEA Grapalat" w:hAnsi="GHEA Grapalat" w:cs="Sylfaen"/>
        </w:rPr>
        <w:t xml:space="preserve"> лота</w:t>
      </w:r>
      <w:r>
        <w:rPr>
          <w:rFonts w:ascii="GHEA Grapalat" w:hAnsi="GHEA Grapalat" w:cs="Sylfaen"/>
        </w:rPr>
        <w:t>м</w:t>
      </w:r>
      <w:r w:rsidRPr="005242F9">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w:t>
      </w:r>
      <w:r w:rsidRPr="00FF5CA9">
        <w:rPr>
          <w:rFonts w:ascii="GHEA Grapalat" w:hAnsi="GHEA Grapalat" w:cs="Sylfaen"/>
        </w:rPr>
        <w:t xml:space="preserve">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BF3E44">
        <w:rPr>
          <w:rFonts w:ascii="GHEA Grapalat" w:hAnsi="GHEA Grapalat"/>
        </w:rPr>
        <w:t xml:space="preserve">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EB658E4" w14:textId="77777777" w:rsidR="00B27DEE" w:rsidRDefault="00B27DEE" w:rsidP="00B27DEE">
      <w:pPr>
        <w:rPr>
          <w:rFonts w:ascii="GHEA Grapalat" w:hAnsi="GHEA Grapalat"/>
        </w:rPr>
      </w:pPr>
      <w:r>
        <w:rPr>
          <w:rFonts w:ascii="GHEA Grapalat" w:hAnsi="GHEA Grapalat"/>
        </w:rPr>
        <w:br w:type="page"/>
      </w:r>
      <w:r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7F87DF" w14:textId="77777777" w:rsidR="00B27DEE" w:rsidRDefault="00B27DEE" w:rsidP="00B27DEE">
      <w:pPr>
        <w:widowControl w:val="0"/>
        <w:tabs>
          <w:tab w:val="left" w:pos="1276"/>
        </w:tabs>
        <w:ind w:firstLine="567"/>
        <w:jc w:val="both"/>
        <w:rPr>
          <w:ins w:id="9"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448C5F96" w14:textId="77777777" w:rsidR="00B27DEE" w:rsidRPr="005242F9" w:rsidRDefault="00B27DEE" w:rsidP="00B27DEE">
      <w:pPr>
        <w:rPr>
          <w:rFonts w:ascii="GHEA Grapalat" w:hAnsi="GHEA Grapalat"/>
        </w:rPr>
      </w:pPr>
    </w:p>
    <w:p w14:paraId="583BD4C8" w14:textId="77777777" w:rsidR="00B27DEE" w:rsidRDefault="00B27DEE" w:rsidP="00B27DEE">
      <w:pPr>
        <w:widowControl w:val="0"/>
        <w:tabs>
          <w:tab w:val="left" w:pos="1276"/>
        </w:tabs>
        <w:ind w:firstLine="567"/>
        <w:jc w:val="both"/>
        <w:rPr>
          <w:rFonts w:ascii="GHEA Grapalat" w:hAnsi="GHEA Grapalat"/>
        </w:rPr>
      </w:pPr>
      <w:r>
        <w:rPr>
          <w:rFonts w:ascii="GHEA Grapalat" w:hAnsi="GHEA Grapalat"/>
        </w:rPr>
        <w:t>-------------------</w:t>
      </w:r>
    </w:p>
    <w:p w14:paraId="0A5EEDF4" w14:textId="77777777" w:rsidR="00B27DEE" w:rsidRPr="00F41D1E" w:rsidRDefault="00B27DEE" w:rsidP="00B27DE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6DB4F54" w14:textId="77777777" w:rsidR="00B27DEE" w:rsidRPr="00F41D1E" w:rsidRDefault="00B27DEE" w:rsidP="00B27DE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67F315D" w14:textId="77777777" w:rsidR="00B27DEE" w:rsidRPr="00F41D1E" w:rsidRDefault="00B27DEE" w:rsidP="00B27DE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6895B3B2" w14:textId="77777777" w:rsidR="00B27DEE" w:rsidRDefault="00B27DEE" w:rsidP="00B27DEE">
      <w:pPr>
        <w:pStyle w:val="FootnoteText"/>
        <w:jc w:val="both"/>
        <w:rPr>
          <w:ins w:id="10" w:author="Inesa Kocharyan" w:date="2022-05-27T11:21:00Z"/>
          <w:rFonts w:asciiTheme="minorHAnsi" w:hAnsiTheme="minorHAnsi"/>
          <w:i/>
        </w:rPr>
      </w:pPr>
    </w:p>
    <w:p w14:paraId="521B979E" w14:textId="77777777" w:rsidR="00B27DEE" w:rsidRPr="00CE75A2" w:rsidRDefault="00B27DEE" w:rsidP="00B27DEE">
      <w:pPr>
        <w:pStyle w:val="FootnoteText"/>
        <w:jc w:val="both"/>
        <w:rPr>
          <w:rFonts w:asciiTheme="minorHAnsi" w:hAnsiTheme="minorHAnsi"/>
          <w:i/>
        </w:rPr>
      </w:pPr>
      <w:r w:rsidRPr="00B305F9">
        <w:rPr>
          <w:rFonts w:asciiTheme="minorHAnsi" w:hAnsiTheme="minorHAnsi"/>
          <w:i/>
          <w:sz w:val="16"/>
          <w:szCs w:val="16"/>
        </w:rPr>
        <w:t>12.2</w:t>
      </w:r>
      <w:r w:rsidRPr="00CE75A2">
        <w:rPr>
          <w:rFonts w:asciiTheme="minorHAnsi" w:hAnsiTheme="minorHAnsi"/>
          <w:i/>
        </w:rPr>
        <w:t xml:space="preserve"> Если цена </w:t>
      </w:r>
      <w:r>
        <w:rPr>
          <w:rFonts w:asciiTheme="minorHAnsi" w:hAnsiTheme="minorHAnsi"/>
          <w:i/>
        </w:rPr>
        <w:t xml:space="preserve">закупки </w:t>
      </w:r>
      <w:r w:rsidRPr="00CE75A2">
        <w:rPr>
          <w:rFonts w:asciiTheme="minorHAnsi" w:hAnsiTheme="minorHAnsi"/>
          <w:i/>
        </w:rPr>
        <w:t>данного лота по заявке на закупку․</w:t>
      </w:r>
    </w:p>
    <w:p w14:paraId="07946E14" w14:textId="77777777" w:rsidR="00B27DEE" w:rsidRPr="00CE75A2" w:rsidRDefault="00B27DEE" w:rsidP="00B27DEE">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44FBB66" w14:textId="77777777" w:rsidR="00B27DEE" w:rsidRPr="00CE75A2" w:rsidRDefault="00B27DEE" w:rsidP="00B27DEE">
      <w:pPr>
        <w:pStyle w:val="FootnoteText"/>
        <w:jc w:val="both"/>
        <w:rPr>
          <w:rFonts w:asciiTheme="minorHAnsi" w:hAnsiTheme="minorHAnsi"/>
          <w:i/>
        </w:rPr>
      </w:pPr>
      <w:r w:rsidRPr="00CE75A2">
        <w:rPr>
          <w:rFonts w:asciiTheme="minorHAnsi" w:hAnsiTheme="minorHAnsi"/>
          <w:i/>
        </w:rPr>
        <w:t xml:space="preserve">- не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61D5127E" w14:textId="77777777" w:rsidR="00B27DEE" w:rsidRPr="00CE75A2" w:rsidRDefault="00B27DEE" w:rsidP="00B27DEE">
      <w:pPr>
        <w:pStyle w:val="FootnoteText"/>
        <w:jc w:val="both"/>
        <w:rPr>
          <w:rFonts w:asciiTheme="minorHAnsi" w:hAnsiTheme="minorHAnsi"/>
          <w:i/>
        </w:rPr>
      </w:pPr>
      <w:r w:rsidRPr="00CE75A2">
        <w:rPr>
          <w:rFonts w:asciiTheme="minorHAnsi" w:hAnsiTheme="minorHAnsi"/>
          <w:i/>
        </w:rPr>
        <w:t xml:space="preserve">-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46334ED4" w14:textId="77777777" w:rsidR="00B27DEE" w:rsidRDefault="00B27DEE" w:rsidP="00B27DEE">
      <w:pPr>
        <w:widowControl w:val="0"/>
        <w:tabs>
          <w:tab w:val="left" w:pos="1276"/>
        </w:tabs>
        <w:ind w:firstLine="567"/>
        <w:jc w:val="both"/>
        <w:rPr>
          <w:rFonts w:ascii="GHEA Grapalat" w:hAnsi="GHEA Grapalat"/>
        </w:rPr>
      </w:pPr>
    </w:p>
    <w:p w14:paraId="3963F9CD" w14:textId="77777777" w:rsidR="00B27DEE" w:rsidRDefault="00B27DEE" w:rsidP="00B27DEE">
      <w:pPr>
        <w:widowControl w:val="0"/>
        <w:tabs>
          <w:tab w:val="left" w:pos="1276"/>
        </w:tabs>
        <w:ind w:firstLine="567"/>
        <w:jc w:val="both"/>
        <w:rPr>
          <w:rFonts w:ascii="GHEA Grapalat" w:hAnsi="GHEA Grapalat"/>
        </w:rPr>
      </w:pPr>
    </w:p>
    <w:p w14:paraId="4B72FEB2" w14:textId="77777777" w:rsidR="00B27DEE" w:rsidRDefault="00B27DEE" w:rsidP="00B27DEE">
      <w:pPr>
        <w:rPr>
          <w:rFonts w:ascii="GHEA Grapalat" w:hAnsi="GHEA Grapalat"/>
        </w:rPr>
      </w:pPr>
      <w:r>
        <w:rPr>
          <w:rFonts w:ascii="GHEA Grapalat" w:hAnsi="GHEA Grapalat"/>
        </w:rPr>
        <w:br w:type="page"/>
      </w:r>
    </w:p>
    <w:p w14:paraId="15A1C89C" w14:textId="77777777" w:rsidR="00B27DEE" w:rsidRDefault="00B27DEE" w:rsidP="00B27DEE">
      <w:pPr>
        <w:widowControl w:val="0"/>
        <w:tabs>
          <w:tab w:val="left" w:pos="1276"/>
        </w:tabs>
        <w:ind w:firstLine="567"/>
        <w:jc w:val="both"/>
        <w:rPr>
          <w:ins w:id="11"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Pr="0054287C">
        <w:rPr>
          <w:rStyle w:val="FootnoteReference"/>
          <w:rFonts w:ascii="GHEA Grapalat" w:hAnsi="GHEA Grapalat"/>
        </w:rPr>
        <w:footnoteReference w:customMarkFollows="1" w:id="8"/>
        <w:t>13</w:t>
      </w:r>
      <w:r w:rsidRPr="0054287C">
        <w:rPr>
          <w:rFonts w:ascii="GHEA Grapalat" w:hAnsi="GHEA Grapalat"/>
        </w:rPr>
        <w:t xml:space="preserve"> </w:t>
      </w:r>
    </w:p>
    <w:p w14:paraId="7A99C942" w14:textId="77777777" w:rsidR="00B27DEE" w:rsidRPr="0001217D" w:rsidRDefault="00B27DEE" w:rsidP="00B27DEE">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lang w:val="hy-AM"/>
        </w:rPr>
        <w:t>.</w:t>
      </w:r>
    </w:p>
    <w:p w14:paraId="78CAD8D7" w14:textId="77777777" w:rsidR="00B27DEE" w:rsidRPr="001775FE" w:rsidRDefault="00B27DEE" w:rsidP="00B27DEE">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8EDB7A7" w14:textId="77777777" w:rsidR="00B27DEE" w:rsidRPr="001775FE" w:rsidRDefault="00B27DEE" w:rsidP="00B27DEE">
      <w:pPr>
        <w:widowControl w:val="0"/>
        <w:tabs>
          <w:tab w:val="left" w:pos="1276"/>
        </w:tabs>
        <w:ind w:firstLine="567"/>
        <w:jc w:val="both"/>
        <w:rPr>
          <w:rFonts w:ascii="GHEA Grapalat" w:hAnsi="GHEA Grapalat"/>
        </w:rPr>
      </w:pPr>
      <w:r w:rsidRPr="001775FE">
        <w:rPr>
          <w:rFonts w:ascii="GHEA Grapalat" w:hAnsi="GHEA Grapalat"/>
        </w:rPr>
        <w:t>10.3.</w:t>
      </w:r>
      <w:r w:rsidRPr="001775FE">
        <w:rPr>
          <w:rFonts w:ascii="GHEA Grapalat" w:hAnsi="GHEA Grapalat"/>
        </w:rPr>
        <w:tab/>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w:t>
      </w:r>
      <w:r w:rsidRPr="001775FE">
        <w:rPr>
          <w:rFonts w:ascii="GHEA Grapalat" w:hAnsi="GHEA Grapalat"/>
        </w:rPr>
        <w:t>Обеспечение договора представляется в виде банковской гарантии (Приложение 5) или наличных денег</w:t>
      </w:r>
      <w:r w:rsidRPr="001775FE">
        <w:rPr>
          <w:rStyle w:val="FootnoteReference"/>
          <w:rFonts w:ascii="GHEA Grapalat" w:hAnsi="GHEA Grapalat"/>
        </w:rPr>
        <w:footnoteReference w:customMarkFollows="1" w:id="9"/>
        <w:t>14</w:t>
      </w:r>
      <w:r w:rsidRPr="001775FE">
        <w:rPr>
          <w:rFonts w:ascii="GHEA Grapalat" w:hAnsi="GHEA Grapalat"/>
        </w:rPr>
        <w:t>.</w:t>
      </w:r>
    </w:p>
    <w:p w14:paraId="72AB4BC5" w14:textId="77777777" w:rsidR="00B27DEE" w:rsidRDefault="00B27DEE" w:rsidP="00B27DEE">
      <w:pPr>
        <w:widowControl w:val="0"/>
        <w:tabs>
          <w:tab w:val="left" w:pos="1276"/>
        </w:tabs>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sidRPr="001775FE">
        <w:rPr>
          <w:rFonts w:ascii="GHEA Grapalat" w:hAnsi="GHEA Grapalat"/>
        </w:rPr>
        <w:t xml:space="preserve"> </w:t>
      </w:r>
    </w:p>
    <w:p w14:paraId="3086B70F" w14:textId="77777777" w:rsidR="00B27DEE" w:rsidRPr="00DC30CC" w:rsidRDefault="00B27DEE" w:rsidP="00B27DEE">
      <w:pPr>
        <w:widowControl w:val="0"/>
        <w:tabs>
          <w:tab w:val="left" w:pos="1276"/>
        </w:tabs>
        <w:ind w:firstLine="567"/>
        <w:jc w:val="both"/>
        <w:rPr>
          <w:rFonts w:ascii="GHEA Grapalat" w:hAnsi="GHEA Grapalat"/>
        </w:rPr>
      </w:pPr>
      <w:r w:rsidRPr="001775FE">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3B2982E8" w14:textId="77777777" w:rsidR="00B27DEE" w:rsidRDefault="00B27DEE" w:rsidP="00B27DEE">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28FCA8F" w14:textId="77777777" w:rsidR="00B27DEE" w:rsidRPr="00B17B34" w:rsidRDefault="00B27DEE" w:rsidP="00B27DEE">
      <w:pPr>
        <w:widowControl w:val="0"/>
        <w:tabs>
          <w:tab w:val="left" w:pos="1276"/>
        </w:tabs>
        <w:ind w:firstLine="567"/>
        <w:jc w:val="both"/>
        <w:rPr>
          <w:rFonts w:ascii="GHEA Grapalat" w:hAnsi="GHEA Grapalat"/>
          <w:b/>
          <w:bCs/>
          <w:lang w:val="hy-AM"/>
        </w:rPr>
      </w:pPr>
      <w:r w:rsidRPr="00B17B34">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w:t>
      </w:r>
      <w:r w:rsidRPr="00B17B34">
        <w:rPr>
          <w:rFonts w:ascii="GHEA Grapalat" w:hAnsi="GHEA Grapalat"/>
          <w:b/>
          <w:bCs/>
        </w:rPr>
        <w:lastRenderedPageBreak/>
        <w:t>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14:paraId="215AA658" w14:textId="77777777" w:rsidR="00B27DEE" w:rsidRPr="00B17B34" w:rsidRDefault="00B27DEE" w:rsidP="00B27DEE">
      <w:pPr>
        <w:widowControl w:val="0"/>
        <w:tabs>
          <w:tab w:val="left" w:pos="1276"/>
        </w:tabs>
        <w:ind w:firstLine="567"/>
        <w:jc w:val="both"/>
        <w:rPr>
          <w:rFonts w:ascii="GHEA Grapalat" w:hAnsi="GHEA Grapalat" w:cs="Sylfaen"/>
          <w:b/>
          <w:bCs/>
        </w:rPr>
      </w:pPr>
      <w:r w:rsidRPr="00B17B34">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46CF781" w14:textId="77777777" w:rsidR="00B27DEE" w:rsidRPr="009044F1" w:rsidRDefault="00B27DEE" w:rsidP="00B27DEE">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235FF338" w14:textId="77777777" w:rsidR="00B27DEE" w:rsidRPr="009170A1" w:rsidRDefault="00B27DEE" w:rsidP="00B27DEE">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33027FA4" w14:textId="77777777" w:rsidR="00B27DEE" w:rsidRPr="009170A1" w:rsidRDefault="00B27DEE" w:rsidP="00B27DE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01E77752" w14:textId="77777777" w:rsidR="00B27DEE" w:rsidRPr="009170A1" w:rsidRDefault="00B27DEE" w:rsidP="00B27DE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27D935DE" w14:textId="77777777" w:rsidR="00B27DEE" w:rsidRPr="009170A1" w:rsidRDefault="00B27DEE" w:rsidP="00B27DE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52F45E84" w14:textId="77777777" w:rsidR="00B27DEE" w:rsidRPr="00541249" w:rsidRDefault="00B27DEE" w:rsidP="00B27DE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03DAC8C5" w14:textId="77777777" w:rsidR="00B27DEE" w:rsidRPr="00A9038F" w:rsidRDefault="00B27DEE" w:rsidP="00B27DEE">
      <w:pPr>
        <w:widowControl w:val="0"/>
        <w:tabs>
          <w:tab w:val="left" w:pos="1134"/>
        </w:tabs>
        <w:ind w:firstLine="567"/>
        <w:jc w:val="both"/>
        <w:rPr>
          <w:rFonts w:ascii="GHEA Grapalat" w:hAnsi="GHEA Grapalat"/>
        </w:rPr>
      </w:pPr>
      <w:r w:rsidRPr="005114D0">
        <w:rPr>
          <w:rFonts w:ascii="GHEA Grapalat" w:hAnsi="GHEA Grapalat"/>
        </w:rPr>
        <w:tab/>
      </w:r>
    </w:p>
    <w:p w14:paraId="7B54E6BC" w14:textId="77777777" w:rsidR="00B27DEE" w:rsidRDefault="00B27DEE" w:rsidP="00B27DEE">
      <w:pPr>
        <w:widowControl w:val="0"/>
        <w:tabs>
          <w:tab w:val="left" w:pos="1134"/>
        </w:tabs>
        <w:ind w:firstLine="567"/>
        <w:jc w:val="center"/>
        <w:rPr>
          <w:rFonts w:ascii="GHEA Grapalat" w:hAnsi="GHEA Grapalat"/>
          <w:b/>
          <w:lang w:val="hy-AM"/>
        </w:rPr>
      </w:pPr>
    </w:p>
    <w:p w14:paraId="0324AAD8" w14:textId="77777777" w:rsidR="00B27DEE" w:rsidRPr="009044F1" w:rsidRDefault="00B27DEE" w:rsidP="00B27DEE">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30BACD5A" w14:textId="77777777" w:rsidR="00B27DEE" w:rsidRPr="009044F1" w:rsidRDefault="00B27DEE" w:rsidP="00B27DEE">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964C7F9"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A585081"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w:t>
      </w:r>
      <w:r w:rsidRPr="009044F1">
        <w:rPr>
          <w:rFonts w:ascii="GHEA Grapalat" w:hAnsi="GHEA Grapalat"/>
        </w:rPr>
        <w:lastRenderedPageBreak/>
        <w:t>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0"/>
        <w:t>15</w:t>
      </w:r>
      <w:r w:rsidRPr="009044F1">
        <w:rPr>
          <w:rFonts w:ascii="GHEA Grapalat" w:hAnsi="GHEA Grapalat"/>
        </w:rPr>
        <w:t>.</w:t>
      </w:r>
    </w:p>
    <w:p w14:paraId="291555C8"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3288A94E" w14:textId="77777777" w:rsidR="00B27DEE" w:rsidRPr="00D3436F" w:rsidRDefault="00B27DEE" w:rsidP="00B27DEE">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3FD3F266" w14:textId="77777777" w:rsidR="00B27DEE" w:rsidRPr="00F62714" w:rsidRDefault="00B27DEE" w:rsidP="00B27DE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106FD75" w14:textId="77777777" w:rsidR="00B27DEE" w:rsidRPr="009044F1" w:rsidRDefault="00B27DEE" w:rsidP="00B27DEE">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365981" w14:textId="77777777" w:rsidR="00B27DEE" w:rsidRDefault="00B27DEE" w:rsidP="00B27DEE">
      <w:pPr>
        <w:widowControl w:val="0"/>
        <w:ind w:left="567" w:right="565"/>
        <w:jc w:val="center"/>
        <w:rPr>
          <w:rFonts w:ascii="GHEA Grapalat" w:hAnsi="GHEA Grapalat"/>
          <w:b/>
        </w:rPr>
      </w:pPr>
    </w:p>
    <w:p w14:paraId="74148832" w14:textId="77777777" w:rsidR="00B27DEE" w:rsidRPr="009044F1" w:rsidRDefault="00B27DEE" w:rsidP="00B27DEE">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52B9DA4D" w14:textId="77777777" w:rsidR="00B27DEE" w:rsidRDefault="00B27DEE" w:rsidP="00B27DEE">
      <w:pPr>
        <w:widowControl w:val="0"/>
        <w:ind w:firstLine="567"/>
        <w:jc w:val="both"/>
        <w:rPr>
          <w:rFonts w:ascii="GHEA Grapalat" w:hAnsi="GHEA Grapalat"/>
        </w:rPr>
      </w:pPr>
    </w:p>
    <w:p w14:paraId="3EF8AACB" w14:textId="77777777" w:rsidR="00B27DEE" w:rsidRPr="00216702" w:rsidRDefault="00B27DEE" w:rsidP="00B27DE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4BCFA05" w14:textId="77777777" w:rsidR="00B27DEE" w:rsidRDefault="00B27DEE" w:rsidP="00B27DE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40D08E93" w14:textId="77777777" w:rsidR="00B27DEE" w:rsidRDefault="00B27DEE" w:rsidP="00B27DE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BFA6171" w14:textId="77777777" w:rsidR="00B27DEE" w:rsidRDefault="00B27DEE" w:rsidP="00B27DE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F78DCD4" w14:textId="77777777" w:rsidR="00B27DEE" w:rsidRPr="00996C18" w:rsidRDefault="00B27DEE" w:rsidP="00B27DEE">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ABC9460"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F94D4F4"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BBA89AF"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E40A790" w14:textId="77777777" w:rsidR="00B27DEE" w:rsidRPr="00570BBD" w:rsidRDefault="00B27DEE" w:rsidP="00B27DEE">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1690080" w14:textId="77777777" w:rsidR="00B27DEE" w:rsidRPr="00570BBD" w:rsidRDefault="00B27DEE" w:rsidP="00B27DE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4450964" w14:textId="77777777" w:rsidR="00B27DEE" w:rsidRDefault="00B27DEE" w:rsidP="00B27DE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7860178" w14:textId="77777777" w:rsidR="00B27DEE" w:rsidRPr="00570BBD" w:rsidRDefault="00B27DEE" w:rsidP="00B27DE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AF31EA7" w14:textId="77777777" w:rsidR="00B27DEE" w:rsidRPr="00570BBD" w:rsidRDefault="00B27DEE" w:rsidP="00B27DEE">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BEBC023" w14:textId="77777777" w:rsidR="00B27DEE" w:rsidRPr="00570BBD" w:rsidRDefault="00B27DEE" w:rsidP="00B27DE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E36E5E4" w14:textId="77777777" w:rsidR="00B27DEE" w:rsidRDefault="00B27DEE" w:rsidP="00B27DE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B1E3A3E" w14:textId="77777777" w:rsidR="00B27DEE" w:rsidRPr="00570BBD" w:rsidRDefault="00B27DEE" w:rsidP="00B27DE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1AD0AE8" w14:textId="77777777" w:rsidR="00B27DEE" w:rsidRPr="00570BBD" w:rsidRDefault="00B27DEE" w:rsidP="00B27DE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6882A78" w14:textId="77777777" w:rsidR="00B27DEE" w:rsidRPr="00570BBD" w:rsidRDefault="00B27DEE" w:rsidP="00B27DE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0D1FC4F" w14:textId="77777777" w:rsidR="00B27DEE" w:rsidRPr="00570BBD" w:rsidRDefault="00B27DEE" w:rsidP="00B27DEE">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2C93DD1" w14:textId="77777777" w:rsidR="00B27DEE" w:rsidRPr="00570BBD" w:rsidRDefault="00B27DEE" w:rsidP="00B27DE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55299A" w14:textId="77777777" w:rsidR="00B27DEE" w:rsidRPr="00570BBD" w:rsidRDefault="00B27DEE" w:rsidP="00B27DEE">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w:t>
      </w:r>
      <w:r w:rsidRPr="00570BBD">
        <w:rPr>
          <w:rFonts w:ascii="GHEA Grapalat" w:hAnsi="GHEA Grapalat"/>
        </w:rPr>
        <w:lastRenderedPageBreak/>
        <w:t>судебного акта, вынесенного судом первой инстанции по результатам рассмотрения спора</w:t>
      </w:r>
      <w:r>
        <w:rPr>
          <w:rFonts w:ascii="GHEA Grapalat" w:hAnsi="GHEA Grapalat"/>
        </w:rPr>
        <w:t>.</w:t>
      </w:r>
    </w:p>
    <w:p w14:paraId="4729FF5E"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3136A4D2"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5DE6CE" w14:textId="77777777" w:rsidR="00B27DEE" w:rsidRPr="00570BBD" w:rsidRDefault="00B27DEE" w:rsidP="00B27DE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56C307F" w14:textId="77777777" w:rsidR="00B27DEE" w:rsidRPr="00570BBD" w:rsidRDefault="00B27DEE" w:rsidP="00B27DEE">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28D52CE" w14:textId="77777777" w:rsidR="00B27DEE" w:rsidRPr="009044F1" w:rsidRDefault="00B27DEE" w:rsidP="00B27DEE">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2AE5413" w14:textId="77777777" w:rsidR="00B27DEE" w:rsidRPr="00374F4A" w:rsidRDefault="00B27DEE" w:rsidP="00B27DEE">
      <w:pPr>
        <w:jc w:val="both"/>
        <w:rPr>
          <w:rFonts w:ascii="GHEA Grapalat" w:hAnsi="GHEA Grapalat"/>
          <w:b/>
        </w:rPr>
      </w:pPr>
      <w:r>
        <w:rPr>
          <w:rFonts w:ascii="GHEA Grapalat" w:hAnsi="GHEA Grapalat"/>
          <w:b/>
        </w:rPr>
        <w:t xml:space="preserve">                                                        </w:t>
      </w:r>
      <w:r w:rsidRPr="009044F1">
        <w:rPr>
          <w:rFonts w:ascii="GHEA Grapalat" w:hAnsi="GHEA Grapalat"/>
          <w:b/>
        </w:rPr>
        <w:t>ЧАСТЬ II</w:t>
      </w:r>
    </w:p>
    <w:p w14:paraId="74DC08F6" w14:textId="77777777" w:rsidR="00B27DEE" w:rsidRPr="00374F4A" w:rsidRDefault="00B27DEE" w:rsidP="00B27DEE">
      <w:pPr>
        <w:widowControl w:val="0"/>
        <w:jc w:val="center"/>
        <w:rPr>
          <w:rFonts w:ascii="GHEA Grapalat" w:hAnsi="GHEA Grapalat"/>
          <w:b/>
        </w:rPr>
      </w:pPr>
    </w:p>
    <w:p w14:paraId="3850AEB6" w14:textId="77777777" w:rsidR="00B27DEE" w:rsidRPr="009044F1" w:rsidRDefault="00B27DEE" w:rsidP="00B27DEE">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0A4B5D4E" w14:textId="77777777" w:rsidR="00B27DEE" w:rsidRPr="009044F1" w:rsidRDefault="00B27DEE" w:rsidP="00B27DEE">
      <w:pPr>
        <w:widowControl w:val="0"/>
        <w:jc w:val="center"/>
        <w:rPr>
          <w:rFonts w:ascii="GHEA Grapalat" w:hAnsi="GHEA Grapalat"/>
        </w:rPr>
      </w:pPr>
    </w:p>
    <w:p w14:paraId="08471D01" w14:textId="77777777" w:rsidR="00B27DEE" w:rsidRPr="009044F1" w:rsidRDefault="00B27DEE" w:rsidP="00B27DEE">
      <w:pPr>
        <w:widowControl w:val="0"/>
        <w:jc w:val="center"/>
        <w:rPr>
          <w:rFonts w:ascii="GHEA Grapalat" w:hAnsi="GHEA Grapalat"/>
          <w:b/>
        </w:rPr>
      </w:pPr>
      <w:r w:rsidRPr="009044F1">
        <w:rPr>
          <w:rFonts w:ascii="GHEA Grapalat" w:hAnsi="GHEA Grapalat"/>
          <w:b/>
        </w:rPr>
        <w:t>1. ОБЩИЕ ПОЛОЖЕНИЯ</w:t>
      </w:r>
    </w:p>
    <w:p w14:paraId="2B307486"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CF30541" w14:textId="77777777" w:rsidR="00B27DEE" w:rsidRPr="009044F1" w:rsidRDefault="00B27DEE" w:rsidP="00B27DEE">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1D80E2" w14:textId="77777777" w:rsidR="00B27DEE" w:rsidRDefault="00B27DEE" w:rsidP="00B27DEE">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10E611BB" w14:textId="77777777" w:rsidR="00B27DEE" w:rsidRPr="009044F1" w:rsidRDefault="00B27DEE" w:rsidP="00B27DEE">
      <w:pPr>
        <w:widowControl w:val="0"/>
        <w:jc w:val="center"/>
        <w:rPr>
          <w:rFonts w:ascii="GHEA Grapalat" w:hAnsi="GHEA Grapalat"/>
          <w:b/>
        </w:rPr>
      </w:pPr>
      <w:r w:rsidRPr="009044F1">
        <w:rPr>
          <w:rFonts w:ascii="GHEA Grapalat" w:hAnsi="GHEA Grapalat"/>
          <w:b/>
        </w:rPr>
        <w:t>2. ЗАЯВКА НА ПРОЦЕДУРУ</w:t>
      </w:r>
    </w:p>
    <w:p w14:paraId="6542EC2D" w14:textId="77777777" w:rsidR="00B27DEE" w:rsidRPr="009044F1" w:rsidRDefault="00B27DEE" w:rsidP="00B27DEE">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536B71DB" w14:textId="77777777" w:rsidR="00B27DEE" w:rsidRPr="009044F1" w:rsidRDefault="00B27DEE" w:rsidP="00B27DEE">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5BFBD3E5" w14:textId="77777777" w:rsidR="00B27DEE" w:rsidRDefault="00B27DEE" w:rsidP="00B27DEE">
      <w:pPr>
        <w:widowControl w:val="0"/>
        <w:tabs>
          <w:tab w:val="left" w:pos="1134"/>
        </w:tabs>
        <w:ind w:firstLine="567"/>
        <w:jc w:val="both"/>
        <w:rPr>
          <w:rFonts w:ascii="GHEA Grapalat" w:hAnsi="GHEA Grapalat"/>
          <w:lang w:val="hy-AM"/>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p>
    <w:p w14:paraId="5688FD0A" w14:textId="77777777" w:rsidR="00425882" w:rsidRPr="008859F6" w:rsidRDefault="00425882" w:rsidP="00425882">
      <w:pPr>
        <w:widowControl w:val="0"/>
        <w:tabs>
          <w:tab w:val="left" w:pos="1134"/>
        </w:tabs>
        <w:ind w:firstLine="567"/>
        <w:jc w:val="both"/>
        <w:rPr>
          <w:rFonts w:ascii="GHEA Grapalat" w:hAnsi="GHEA Grapalat"/>
        </w:rPr>
      </w:pPr>
      <w:r w:rsidRPr="008859F6">
        <w:rPr>
          <w:rFonts w:ascii="GHEA Grapalat" w:hAnsi="GHEA Grapalat"/>
        </w:rPr>
        <w:t>2.2 прайс-лист на общую сумму максимальных цен за единицу, утвержденный участником, согласно приложению № 1.1.</w:t>
      </w:r>
    </w:p>
    <w:p w14:paraId="66FCE343" w14:textId="6A21E7F1" w:rsidR="00B27DEE" w:rsidRDefault="00B27DEE" w:rsidP="00B27DEE">
      <w:pPr>
        <w:widowControl w:val="0"/>
        <w:tabs>
          <w:tab w:val="left" w:pos="1134"/>
        </w:tabs>
        <w:ind w:firstLine="567"/>
        <w:jc w:val="both"/>
        <w:rPr>
          <w:rFonts w:ascii="GHEA Grapalat" w:hAnsi="GHEA Grapalat"/>
          <w:lang w:val="hy-AM"/>
        </w:rPr>
      </w:pPr>
      <w:r w:rsidRPr="00D3436F">
        <w:rPr>
          <w:rFonts w:ascii="GHEA Grapalat" w:hAnsi="GHEA Grapalat"/>
        </w:rPr>
        <w:t>2.</w:t>
      </w:r>
      <w:r w:rsidR="00425882">
        <w:rPr>
          <w:rFonts w:ascii="GHEA Grapalat" w:hAnsi="GHEA Grapalat"/>
          <w:lang w:val="hy-AM"/>
        </w:rPr>
        <w:t>3</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14:paraId="0EA770D6" w14:textId="7B92849E" w:rsidR="00B27DEE" w:rsidRPr="00D3436F" w:rsidRDefault="00B27DEE" w:rsidP="00B27DEE">
      <w:pPr>
        <w:widowControl w:val="0"/>
        <w:tabs>
          <w:tab w:val="left" w:pos="1134"/>
        </w:tabs>
        <w:ind w:firstLine="567"/>
        <w:jc w:val="both"/>
        <w:rPr>
          <w:rFonts w:ascii="GHEA Grapalat" w:hAnsi="GHEA Grapalat"/>
        </w:rPr>
      </w:pPr>
      <w:r w:rsidRPr="00D3436F">
        <w:rPr>
          <w:rFonts w:ascii="GHEA Grapalat" w:hAnsi="GHEA Grapalat"/>
        </w:rPr>
        <w:t>2.</w:t>
      </w:r>
      <w:r w:rsidR="00425882">
        <w:rPr>
          <w:rFonts w:ascii="GHEA Grapalat" w:hAnsi="GHEA Grapalat"/>
          <w:lang w:val="hy-AM"/>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w:t>
      </w:r>
      <w:r>
        <w:rPr>
          <w:rFonts w:ascii="GHEA Grapalat" w:hAnsi="GHEA Grapalat"/>
        </w:rPr>
        <w:lastRenderedPageBreak/>
        <w:t>закупки в порядке совместной деятельности (консорциумом)</w:t>
      </w:r>
      <w:r>
        <w:rPr>
          <w:rStyle w:val="FootnoteReference"/>
          <w:rFonts w:ascii="GHEA Grapalat" w:hAnsi="GHEA Grapalat"/>
        </w:rPr>
        <w:footnoteReference w:customMarkFollows="1" w:id="11"/>
        <w:t>16</w:t>
      </w:r>
    </w:p>
    <w:p w14:paraId="48A08002" w14:textId="16C20159" w:rsidR="00B27DEE" w:rsidRPr="00B138F3" w:rsidRDefault="00B27DEE" w:rsidP="00B27DEE">
      <w:pPr>
        <w:widowControl w:val="0"/>
        <w:tabs>
          <w:tab w:val="left" w:pos="1134"/>
        </w:tabs>
        <w:ind w:firstLine="567"/>
        <w:jc w:val="both"/>
        <w:rPr>
          <w:rFonts w:ascii="GHEA Grapalat" w:hAnsi="GHEA Grapalat"/>
        </w:rPr>
      </w:pPr>
      <w:r w:rsidRPr="00B138F3">
        <w:rPr>
          <w:rFonts w:ascii="GHEA Grapalat" w:hAnsi="GHEA Grapalat"/>
        </w:rPr>
        <w:t>2.</w:t>
      </w:r>
      <w:r w:rsidR="00425882">
        <w:rPr>
          <w:rFonts w:ascii="GHEA Grapalat" w:hAnsi="GHEA Grapalat"/>
          <w:lang w:val="hy-AM"/>
        </w:rPr>
        <w:t>5</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2"/>
        <w:t>17</w:t>
      </w:r>
    </w:p>
    <w:p w14:paraId="505BA464" w14:textId="77777777" w:rsidR="00B27DEE" w:rsidRPr="009044F1" w:rsidRDefault="00B27DEE" w:rsidP="00B27DEE">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66BE7E19" w14:textId="77777777" w:rsidR="00B27DEE" w:rsidRDefault="00B27DEE" w:rsidP="00B27DEE">
      <w:pPr>
        <w:widowControl w:val="0"/>
        <w:tabs>
          <w:tab w:val="left" w:pos="1134"/>
        </w:tabs>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D62A25">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0D933C61" w14:textId="77777777" w:rsidR="00B27DEE" w:rsidRPr="00B64897" w:rsidRDefault="00B27DEE" w:rsidP="00B27DEE">
      <w:pPr>
        <w:pStyle w:val="norm"/>
        <w:spacing w:line="240" w:lineRule="auto"/>
        <w:rPr>
          <w:rFonts w:ascii="GHEA Grapalat" w:hAnsi="GHEA Grapalat"/>
          <w:sz w:val="24"/>
          <w:szCs w:val="24"/>
        </w:rPr>
      </w:pPr>
      <w:r w:rsidRPr="003C664F">
        <w:rPr>
          <w:rFonts w:ascii="GHEA Grapalat" w:hAnsi="GHEA Grapalat"/>
          <w:sz w:val="24"/>
          <w:szCs w:val="24"/>
        </w:rPr>
        <w:t>2.7</w:t>
      </w:r>
      <w:r w:rsidRPr="003C664F">
        <w:rPr>
          <w:rFonts w:ascii="GHEA Grapalat" w:hAnsi="GHEA Grapalat"/>
          <w:sz w:val="24"/>
          <w:szCs w:val="24"/>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1757EE" w14:textId="77777777" w:rsidR="00B27DEE" w:rsidRPr="003C4278" w:rsidRDefault="00B27DEE" w:rsidP="00B27DEE">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Pr>
          <w:rFonts w:ascii="GHEA Grapalat" w:hAnsi="GHEA Grapalat"/>
        </w:rPr>
        <w:t>8</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A94FF88" w14:textId="77777777" w:rsidR="00B27DEE" w:rsidRDefault="00B27DEE" w:rsidP="00B27DEE">
      <w:pPr>
        <w:widowControl w:val="0"/>
        <w:tabs>
          <w:tab w:val="left" w:pos="1134"/>
        </w:tabs>
        <w:ind w:firstLine="567"/>
        <w:jc w:val="both"/>
        <w:rPr>
          <w:rFonts w:ascii="GHEA Grapalat" w:hAnsi="GHEA Grapalat"/>
        </w:rPr>
      </w:pPr>
      <w:r>
        <w:rPr>
          <w:rFonts w:ascii="GHEA Grapalat" w:hAnsi="GHEA Grapalat"/>
        </w:rPr>
        <w:br w:type="page"/>
      </w:r>
    </w:p>
    <w:p w14:paraId="011BD57C" w14:textId="77777777" w:rsidR="00B27DEE" w:rsidRPr="00374F4A" w:rsidRDefault="00B27DEE" w:rsidP="00B27DE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3D997B1" w14:textId="7C52ACC2" w:rsidR="00B27DEE" w:rsidRPr="00374F4A" w:rsidRDefault="00B27DEE" w:rsidP="00B27DE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DF101C">
        <w:rPr>
          <w:rFonts w:ascii="GHEA Grapalat" w:hAnsi="GHEA Grapalat"/>
          <w:sz w:val="24"/>
          <w:szCs w:val="24"/>
        </w:rPr>
        <w:t>EQ-BMAShDzB-26/3</w:t>
      </w:r>
    </w:p>
    <w:p w14:paraId="6D9D2A21" w14:textId="77777777" w:rsidR="00B27DEE" w:rsidRPr="00374F4A" w:rsidRDefault="00B27DEE" w:rsidP="00B27DEE">
      <w:pPr>
        <w:widowControl w:val="0"/>
        <w:jc w:val="center"/>
        <w:rPr>
          <w:rFonts w:ascii="GHEA Grapalat" w:hAnsi="GHEA Grapalat" w:cs="Sylfaen"/>
          <w:b/>
        </w:rPr>
      </w:pPr>
    </w:p>
    <w:p w14:paraId="41662E9C" w14:textId="77777777" w:rsidR="00B27DEE" w:rsidRPr="00374F4A" w:rsidRDefault="00B27DEE" w:rsidP="00B27DEE">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0816E739" w14:textId="77777777" w:rsidR="00B27DEE" w:rsidRPr="00374F4A" w:rsidRDefault="00B27DEE" w:rsidP="00B27DEE">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71B1334C" w14:textId="77777777" w:rsidR="00B27DEE" w:rsidRPr="00374F4A" w:rsidRDefault="00B27DEE" w:rsidP="00B27DEE">
      <w:pPr>
        <w:widowControl w:val="0"/>
        <w:jc w:val="center"/>
        <w:rPr>
          <w:rFonts w:ascii="GHEA Grapalat" w:hAnsi="GHEA Grapalat"/>
        </w:rPr>
      </w:pPr>
    </w:p>
    <w:p w14:paraId="3609D04A" w14:textId="77777777" w:rsidR="00B27DEE" w:rsidRPr="00C4157A" w:rsidRDefault="00B27DEE" w:rsidP="00B27DEE">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1886D18" w14:textId="77777777" w:rsidR="00B27DEE" w:rsidRPr="000C1746" w:rsidRDefault="00B27DEE" w:rsidP="00B27D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9CDECC3" w14:textId="77777777" w:rsidR="00B27DEE" w:rsidRPr="00DA5EA0" w:rsidRDefault="00B27DEE" w:rsidP="00B27DEE">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C00D3C6" w14:textId="77777777" w:rsidR="00B27DEE" w:rsidRPr="000C1746" w:rsidRDefault="00B27DEE" w:rsidP="00B27DEE">
      <w:pPr>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14:paraId="56C93216" w14:textId="4F8AD562" w:rsidR="00B27DEE" w:rsidRPr="00BD0FD1" w:rsidRDefault="00B27DEE" w:rsidP="00B27DEE">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C308F7">
        <w:rPr>
          <w:rFonts w:ascii="GHEA Grapalat" w:hAnsi="GHEA Grapalat"/>
        </w:rPr>
        <w:t>EQ-BMAShDzB-26/3</w:t>
      </w:r>
      <w:r>
        <w:rPr>
          <w:rFonts w:ascii="GHEA Grapalat" w:hAnsi="GHEA Grapalat"/>
        </w:rPr>
        <w:t>"</w:t>
      </w:r>
    </w:p>
    <w:p w14:paraId="7F936A0D" w14:textId="77777777" w:rsidR="00B27DEE" w:rsidRPr="00C4157A" w:rsidRDefault="00B27DEE" w:rsidP="00B27DEE">
      <w:pPr>
        <w:ind w:left="1560"/>
        <w:jc w:val="both"/>
        <w:rPr>
          <w:rFonts w:ascii="GHEA Grapalat" w:hAnsi="GHEA Grapalat"/>
          <w:sz w:val="20"/>
        </w:rPr>
      </w:pPr>
      <w:r w:rsidRPr="000C1746">
        <w:rPr>
          <w:rFonts w:ascii="GHEA Grapalat" w:hAnsi="GHEA Grapalat"/>
          <w:sz w:val="16"/>
        </w:rPr>
        <w:t>наименование заказчика</w:t>
      </w:r>
    </w:p>
    <w:p w14:paraId="555882C9" w14:textId="77777777" w:rsidR="00B27DEE" w:rsidRPr="00DA5EA0" w:rsidRDefault="00B27DEE" w:rsidP="00B27DEE">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F9E41D8" w14:textId="77777777" w:rsidR="00B27DEE" w:rsidRPr="002B75BF" w:rsidRDefault="00B27DEE" w:rsidP="00B27DEE">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550D9BB" w14:textId="77777777" w:rsidR="00B27DEE" w:rsidRPr="000C1746" w:rsidRDefault="00B27DEE" w:rsidP="00B27DEE">
      <w:pPr>
        <w:ind w:left="1843"/>
        <w:jc w:val="both"/>
        <w:rPr>
          <w:rFonts w:ascii="GHEA Grapalat" w:hAnsi="GHEA Grapalat" w:cs="Sylfaen"/>
          <w:sz w:val="16"/>
        </w:rPr>
      </w:pPr>
      <w:r w:rsidRPr="000C1746">
        <w:rPr>
          <w:rFonts w:ascii="GHEA Grapalat" w:hAnsi="GHEA Grapalat"/>
          <w:sz w:val="16"/>
        </w:rPr>
        <w:t>наименование участника</w:t>
      </w:r>
    </w:p>
    <w:p w14:paraId="79BDA1BD" w14:textId="77777777" w:rsidR="00B27DEE" w:rsidRPr="00DA5EA0" w:rsidRDefault="00B27DEE" w:rsidP="00B27DEE">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7AF2C272" w14:textId="77777777" w:rsidR="00B27DEE" w:rsidRPr="000C1746" w:rsidRDefault="00B27DEE" w:rsidP="00B27DEE">
      <w:pPr>
        <w:ind w:left="4111"/>
        <w:jc w:val="both"/>
        <w:rPr>
          <w:rFonts w:ascii="GHEA Grapalat" w:hAnsi="GHEA Grapalat" w:cs="Arial"/>
          <w:sz w:val="16"/>
        </w:rPr>
      </w:pPr>
      <w:r w:rsidRPr="000C1746">
        <w:rPr>
          <w:rFonts w:ascii="GHEA Grapalat" w:hAnsi="GHEA Grapalat"/>
          <w:sz w:val="16"/>
        </w:rPr>
        <w:t>наименование страны</w:t>
      </w:r>
    </w:p>
    <w:p w14:paraId="4E1A9A1B" w14:textId="77777777" w:rsidR="00B27DEE" w:rsidRDefault="00B27DEE" w:rsidP="00B27DEE">
      <w:pPr>
        <w:jc w:val="both"/>
        <w:rPr>
          <w:rFonts w:ascii="GHEA Grapalat" w:hAnsi="GHEA Grapalat"/>
        </w:rPr>
      </w:pPr>
    </w:p>
    <w:p w14:paraId="6D96E00A" w14:textId="77777777" w:rsidR="00B27DEE" w:rsidRDefault="00B27DEE" w:rsidP="00B27DEE">
      <w:pPr>
        <w:jc w:val="both"/>
        <w:rPr>
          <w:rFonts w:ascii="GHEA Grapalat" w:hAnsi="GHEA Grapalat"/>
        </w:rPr>
      </w:pPr>
      <w:r>
        <w:rPr>
          <w:rFonts w:ascii="GHEA Grapalat" w:hAnsi="GHEA Grapalat"/>
        </w:rPr>
        <w:t>Данные       ----------------------------------------  следующие:</w:t>
      </w:r>
    </w:p>
    <w:p w14:paraId="501DBE7E" w14:textId="77777777" w:rsidR="00B27DEE" w:rsidRPr="000811C1" w:rsidRDefault="00B27DEE" w:rsidP="00B27DEE">
      <w:pPr>
        <w:ind w:left="1843"/>
        <w:rPr>
          <w:rFonts w:ascii="GHEA Grapalat" w:hAnsi="GHEA Grapalat" w:cs="Sylfaen"/>
          <w:sz w:val="16"/>
          <w:lang w:val="hy-AM"/>
        </w:rPr>
      </w:pPr>
      <w:r w:rsidRPr="000C1746">
        <w:rPr>
          <w:rFonts w:ascii="GHEA Grapalat" w:hAnsi="GHEA Grapalat"/>
          <w:sz w:val="16"/>
        </w:rPr>
        <w:t>наименование участника</w:t>
      </w:r>
    </w:p>
    <w:p w14:paraId="2021C01E" w14:textId="77777777" w:rsidR="00B27DEE" w:rsidRDefault="00B27DEE" w:rsidP="00B27DEE">
      <w:pPr>
        <w:jc w:val="both"/>
        <w:rPr>
          <w:rFonts w:ascii="GHEA Grapalat" w:hAnsi="GHEA Grapalat"/>
        </w:rPr>
      </w:pPr>
    </w:p>
    <w:p w14:paraId="49D3F84B" w14:textId="77777777" w:rsidR="00B27DEE" w:rsidRPr="00B443ED" w:rsidRDefault="00B27DEE" w:rsidP="00B27DEE">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3E93454" w14:textId="77777777" w:rsidR="00B27DEE" w:rsidRPr="000C1746" w:rsidRDefault="00B27DEE" w:rsidP="00B27DEE">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0489679D" w14:textId="77777777" w:rsidR="00B27DEE" w:rsidRDefault="00B27DEE" w:rsidP="00B27DEE">
      <w:pPr>
        <w:jc w:val="both"/>
        <w:rPr>
          <w:rFonts w:ascii="GHEA Grapalat" w:hAnsi="GHEA Grapalat"/>
        </w:rPr>
      </w:pPr>
    </w:p>
    <w:p w14:paraId="2658B77F" w14:textId="77777777" w:rsidR="00B27DEE" w:rsidRPr="008E7F24" w:rsidRDefault="00B27DEE" w:rsidP="00B27DEE">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4844539" w14:textId="77777777" w:rsidR="00B27DEE" w:rsidRPr="00D3436F" w:rsidRDefault="00B27DEE" w:rsidP="00B27DEE">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1607D7D" w14:textId="77777777" w:rsidR="00B27DEE" w:rsidRDefault="00B27DEE" w:rsidP="00B27DEE">
      <w:pPr>
        <w:jc w:val="both"/>
        <w:rPr>
          <w:rFonts w:ascii="GHEA Grapalat" w:hAnsi="GHEA Grapalat"/>
        </w:rPr>
      </w:pPr>
    </w:p>
    <w:p w14:paraId="7DBAFFD2" w14:textId="77777777" w:rsidR="00B27DEE" w:rsidRDefault="00B27DEE" w:rsidP="00B27DEE">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9F50C36" w14:textId="77777777" w:rsidR="00B27DEE" w:rsidRDefault="00B27DEE" w:rsidP="00B27DEE">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18E21CE8" w14:textId="77777777" w:rsidR="00B27DEE" w:rsidRDefault="00B27DEE" w:rsidP="00B27DEE">
      <w:pPr>
        <w:jc w:val="both"/>
        <w:rPr>
          <w:rFonts w:ascii="GHEA Grapalat" w:hAnsi="GHEA Grapalat"/>
          <w:sz w:val="18"/>
          <w:szCs w:val="18"/>
        </w:rPr>
      </w:pPr>
    </w:p>
    <w:p w14:paraId="357BA6FB" w14:textId="77777777" w:rsidR="00B27DEE" w:rsidRPr="00B16483" w:rsidRDefault="00B27DEE" w:rsidP="00B27DEE">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3C1B596" w14:textId="77777777" w:rsidR="00B27DEE" w:rsidRDefault="00B27DEE" w:rsidP="00B27DEE">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1960237F" w14:textId="77777777" w:rsidR="00B27DEE" w:rsidRPr="00D3436F" w:rsidRDefault="00B27DEE" w:rsidP="00B27DEE">
      <w:pPr>
        <w:tabs>
          <w:tab w:val="left" w:pos="7371"/>
        </w:tabs>
        <w:ind w:left="3544" w:firstLine="3"/>
        <w:jc w:val="both"/>
        <w:rPr>
          <w:rFonts w:ascii="GHEA Grapalat" w:hAnsi="GHEA Grapalat"/>
          <w:sz w:val="16"/>
        </w:rPr>
      </w:pPr>
    </w:p>
    <w:p w14:paraId="183E771C" w14:textId="77777777" w:rsidR="00B27DEE" w:rsidRDefault="00B27DEE" w:rsidP="00B27DE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F6C3AF3" w14:textId="77777777" w:rsidR="00B27DEE" w:rsidRDefault="00B27DEE" w:rsidP="00B27DEE">
      <w:pPr>
        <w:widowControl w:val="0"/>
        <w:ind w:left="2835"/>
        <w:jc w:val="both"/>
        <w:rPr>
          <w:rFonts w:ascii="GHEA Grapalat" w:hAnsi="GHEA Grapalat"/>
          <w:sz w:val="16"/>
        </w:rPr>
      </w:pPr>
      <w:r>
        <w:rPr>
          <w:rFonts w:ascii="GHEA Grapalat" w:hAnsi="GHEA Grapalat"/>
          <w:sz w:val="16"/>
        </w:rPr>
        <w:t>наименование участника</w:t>
      </w:r>
    </w:p>
    <w:p w14:paraId="661E4495" w14:textId="77777777" w:rsidR="00B27DEE" w:rsidRPr="001C57DE" w:rsidRDefault="00B27DEE" w:rsidP="00B27DE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239ECD5" w14:textId="77777777" w:rsidR="00B27DEE" w:rsidRPr="0001519E" w:rsidRDefault="00B27DEE" w:rsidP="00B27DEE">
      <w:pPr>
        <w:widowControl w:val="0"/>
        <w:ind w:left="2835"/>
        <w:rPr>
          <w:rFonts w:ascii="GHEA Grapalat" w:hAnsi="GHEA Grapalat"/>
          <w:sz w:val="16"/>
        </w:rPr>
      </w:pPr>
      <w:r w:rsidRPr="001C57DE">
        <w:rPr>
          <w:rFonts w:ascii="GHEA Grapalat" w:hAnsi="GHEA Grapalat"/>
          <w:sz w:val="16"/>
        </w:rPr>
        <w:t>наименование участника</w:t>
      </w:r>
    </w:p>
    <w:p w14:paraId="733F8603" w14:textId="77777777" w:rsidR="00B27DEE" w:rsidRPr="00403A28" w:rsidRDefault="00B27DEE" w:rsidP="00B27DEE">
      <w:pPr>
        <w:rPr>
          <w:ins w:id="12" w:author="Vardan" w:date="2022-10-29T19:53:00Z"/>
          <w:rFonts w:ascii="GHEA Grapalat" w:hAnsi="GHEA Grapalat"/>
          <w:i/>
          <w:sz w:val="16"/>
          <w:highlight w:val="cyan"/>
          <w:vertAlign w:val="superscript"/>
          <w:lang w:val="es-ES"/>
        </w:rPr>
      </w:pPr>
    </w:p>
    <w:p w14:paraId="67050ABD" w14:textId="5B3FACAD" w:rsidR="00B27DEE" w:rsidRPr="00800B26" w:rsidRDefault="00B27DEE" w:rsidP="00B27DEE">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DF101C">
        <w:rPr>
          <w:rFonts w:ascii="GHEA Grapalat" w:hAnsi="GHEA Grapalat"/>
        </w:rPr>
        <w:t>EQ-BMAShDzB-26/3</w:t>
      </w:r>
      <w:r w:rsidRPr="00800B26">
        <w:rPr>
          <w:rFonts w:ascii="GHEA Grapalat" w:hAnsi="GHEA Grapalat"/>
        </w:rPr>
        <w:t>*,</w:t>
      </w:r>
      <w:r>
        <w:rPr>
          <w:rFonts w:ascii="GHEA Grapalat" w:hAnsi="GHEA Grapalat"/>
        </w:rPr>
        <w:t xml:space="preserve"> </w:t>
      </w:r>
      <w:r w:rsidRPr="00800B26">
        <w:rPr>
          <w:rFonts w:ascii="GHEA Grapalat" w:hAnsi="GHEA Grapalat"/>
          <w:color w:val="000000" w:themeColor="text1"/>
        </w:rPr>
        <w:t>и</w:t>
      </w:r>
      <w:r>
        <w:rPr>
          <w:rFonts w:ascii="GHEA Grapalat" w:hAnsi="GHEA Grapalat"/>
          <w:color w:val="000000" w:themeColor="text1"/>
        </w:rPr>
        <w:t xml:space="preserve"> ----------------------------------------------------</w:t>
      </w:r>
    </w:p>
    <w:p w14:paraId="4779D2FF" w14:textId="77777777" w:rsidR="00B27DEE" w:rsidRPr="00800B26" w:rsidRDefault="00B27DEE" w:rsidP="00B27DEE">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Pr>
          <w:rFonts w:ascii="GHEA Grapalat" w:hAnsi="GHEA Grapalat" w:cs="Sylfaen"/>
          <w:sz w:val="20"/>
        </w:rPr>
        <w:t xml:space="preserve">                                   </w:t>
      </w:r>
      <w:r w:rsidRPr="00800B26">
        <w:rPr>
          <w:rFonts w:ascii="GHEA Grapalat" w:hAnsi="GHEA Grapalat"/>
          <w:sz w:val="16"/>
        </w:rPr>
        <w:t>наименование участника</w:t>
      </w:r>
    </w:p>
    <w:p w14:paraId="27A04E6A" w14:textId="77777777" w:rsidR="00B27DEE" w:rsidRPr="00AC309E" w:rsidRDefault="00B27DEE" w:rsidP="00B27DEE">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C309E">
        <w:rPr>
          <w:rFonts w:ascii="GHEA Grapalat" w:hAnsi="GHEA Grapalat"/>
        </w:rPr>
        <w:t>,</w:t>
      </w:r>
    </w:p>
    <w:p w14:paraId="4BED00D0" w14:textId="36E87119" w:rsidR="00B27DEE" w:rsidRPr="00AC309E" w:rsidRDefault="00B27DEE" w:rsidP="00B27DEE">
      <w:pPr>
        <w:widowControl w:val="0"/>
        <w:tabs>
          <w:tab w:val="left" w:pos="567"/>
        </w:tabs>
        <w:ind w:left="360"/>
        <w:jc w:val="both"/>
        <w:rPr>
          <w:rFonts w:ascii="GHEA Grapalat" w:hAnsi="GHEA Grapalat" w:cs="Arial"/>
        </w:rPr>
      </w:pPr>
      <w:r>
        <w:rPr>
          <w:rFonts w:ascii="GHEA Grapalat" w:hAnsi="GHEA Grapalat"/>
        </w:rPr>
        <w:t xml:space="preserve">2) </w:t>
      </w:r>
      <w:r w:rsidRPr="00AC309E">
        <w:rPr>
          <w:rFonts w:ascii="GHEA Grapalat" w:hAnsi="GHEA Grapalat"/>
        </w:rPr>
        <w:t xml:space="preserve">в рамках участия в открытом конкурсе под кодом </w:t>
      </w:r>
      <w:r w:rsidR="00DF101C">
        <w:rPr>
          <w:rFonts w:ascii="GHEA Grapalat" w:hAnsi="GHEA Grapalat"/>
        </w:rPr>
        <w:t>EQ-BMAShDzB-26/3</w:t>
      </w:r>
      <w:r w:rsidRPr="00AC309E">
        <w:rPr>
          <w:rFonts w:ascii="GHEA Grapalat" w:hAnsi="GHEA Grapalat"/>
        </w:rPr>
        <w:t>*</w:t>
      </w:r>
    </w:p>
    <w:p w14:paraId="5E451044" w14:textId="77777777" w:rsidR="00B27DEE" w:rsidRPr="00AC309E" w:rsidRDefault="00B27DEE" w:rsidP="00B27DEE">
      <w:pPr>
        <w:pStyle w:val="ListParagraph"/>
        <w:widowControl w:val="0"/>
        <w:numPr>
          <w:ilvl w:val="0"/>
          <w:numId w:val="35"/>
        </w:numPr>
        <w:tabs>
          <w:tab w:val="left" w:pos="567"/>
        </w:tabs>
        <w:contextualSpacing w:val="0"/>
        <w:jc w:val="both"/>
        <w:rPr>
          <w:rFonts w:ascii="GHEA Grapalat" w:hAnsi="GHEA Grapalat"/>
        </w:rPr>
      </w:pPr>
      <w:r w:rsidRPr="00AC309E">
        <w:rPr>
          <w:rFonts w:ascii="GHEA Grapalat" w:hAnsi="GHEA Grapalat"/>
        </w:rPr>
        <w:t xml:space="preserve">не допускал и (или) не допустит </w:t>
      </w:r>
      <w:r w:rsidRPr="00AC309E">
        <w:rPr>
          <w:rFonts w:ascii="GHEA Grapalat" w:hAnsi="GHEA Grapalat"/>
          <w:lang w:val="hy-AM"/>
        </w:rPr>
        <w:t>недобросовестн</w:t>
      </w:r>
      <w:r w:rsidRPr="00AC309E">
        <w:rPr>
          <w:rFonts w:ascii="GHEA Grapalat" w:hAnsi="GHEA Grapalat"/>
        </w:rPr>
        <w:t>ой</w:t>
      </w:r>
      <w:r w:rsidRPr="00AC309E">
        <w:rPr>
          <w:rFonts w:ascii="GHEA Grapalat" w:hAnsi="GHEA Grapalat"/>
          <w:lang w:val="hy-AM"/>
        </w:rPr>
        <w:t xml:space="preserve"> конкуренци</w:t>
      </w:r>
      <w:r w:rsidRPr="00AC309E">
        <w:rPr>
          <w:rFonts w:ascii="GHEA Grapalat" w:hAnsi="GHEA Grapalat"/>
        </w:rPr>
        <w:t xml:space="preserve">и, </w:t>
      </w:r>
      <w:r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1A8DDF57" w14:textId="77777777" w:rsidR="00B27DEE" w:rsidRPr="00AC309E" w:rsidRDefault="00B27DEE" w:rsidP="00B27DEE">
      <w:pPr>
        <w:pStyle w:val="ListParagraph"/>
        <w:widowControl w:val="0"/>
        <w:numPr>
          <w:ilvl w:val="0"/>
          <w:numId w:val="35"/>
        </w:numPr>
        <w:tabs>
          <w:tab w:val="left" w:pos="567"/>
        </w:tabs>
        <w:contextualSpacing w:val="0"/>
        <w:jc w:val="both"/>
        <w:rPr>
          <w:rFonts w:ascii="GHEA Grapalat" w:hAnsi="GHEA Grapalat"/>
          <w:spacing w:val="-6"/>
        </w:rPr>
      </w:pPr>
      <w:r w:rsidRPr="00AC309E">
        <w:rPr>
          <w:rFonts w:ascii="GHEA Grapalat" w:hAnsi="GHEA Grapalat"/>
          <w:spacing w:val="-6"/>
        </w:rPr>
        <w:t>отсутствует установленн</w:t>
      </w:r>
      <w:r>
        <w:rPr>
          <w:rFonts w:ascii="GHEA Grapalat" w:hAnsi="GHEA Grapalat"/>
          <w:spacing w:val="-6"/>
        </w:rPr>
        <w:t>ый</w:t>
      </w:r>
      <w:r w:rsidRPr="00AC309E">
        <w:rPr>
          <w:rFonts w:ascii="GHEA Grapalat" w:hAnsi="GHEA Grapalat"/>
          <w:spacing w:val="-6"/>
        </w:rPr>
        <w:t xml:space="preserve"> приглашением на </w:t>
      </w:r>
      <w:r w:rsidRPr="00AC309E">
        <w:rPr>
          <w:rFonts w:ascii="GHEA Grapalat" w:hAnsi="GHEA Grapalat"/>
        </w:rPr>
        <w:t xml:space="preserve">открытый конкурс </w:t>
      </w:r>
      <w:r w:rsidRPr="00AC309E">
        <w:rPr>
          <w:rFonts w:ascii="GHEA Grapalat" w:hAnsi="GHEA Grapalat"/>
          <w:spacing w:val="-6"/>
        </w:rPr>
        <w:t>случай</w:t>
      </w:r>
      <w:r w:rsidRPr="00AC309E">
        <w:rPr>
          <w:rFonts w:ascii="GHEA Grapalat" w:hAnsi="GHEA Grapalat"/>
        </w:rPr>
        <w:t xml:space="preserve"> одновременного </w:t>
      </w:r>
    </w:p>
    <w:p w14:paraId="4FBDCFE4" w14:textId="77777777" w:rsidR="00B27DEE" w:rsidRDefault="00B27DEE" w:rsidP="00B27DE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FDD3C03" w14:textId="77777777" w:rsidR="00B27DEE" w:rsidRDefault="00B27DEE" w:rsidP="00B27DEE">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14:paraId="2554254B" w14:textId="77777777" w:rsidR="00B27DEE" w:rsidRDefault="00B27DEE" w:rsidP="00B27D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28277ECC" w14:textId="77777777" w:rsidR="00B27DEE" w:rsidRDefault="00B27DEE" w:rsidP="00B27DE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E3815B4" w14:textId="77777777" w:rsidR="00B27DEE" w:rsidRDefault="00B27DEE" w:rsidP="00B27DEE">
      <w:pPr>
        <w:widowControl w:val="0"/>
        <w:ind w:left="7088"/>
        <w:jc w:val="both"/>
        <w:rPr>
          <w:rFonts w:ascii="GHEA Grapalat" w:hAnsi="GHEA Grapalat"/>
        </w:rPr>
      </w:pPr>
      <w:r>
        <w:rPr>
          <w:rFonts w:ascii="GHEA Grapalat" w:hAnsi="GHEA Grapalat"/>
          <w:vertAlign w:val="superscript"/>
        </w:rPr>
        <w:t>наименование участника</w:t>
      </w:r>
    </w:p>
    <w:p w14:paraId="18A559B5" w14:textId="77777777" w:rsidR="00B27DEE" w:rsidRDefault="00B27DEE" w:rsidP="00B27DEE">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p>
    <w:p w14:paraId="1A6F3AE4" w14:textId="77777777" w:rsidR="00B27DEE" w:rsidRPr="00BD438D" w:rsidRDefault="00B27DEE" w:rsidP="00B27DEE">
      <w:pPr>
        <w:widowControl w:val="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3832F0E7" w14:textId="77777777" w:rsidR="00B27DEE" w:rsidRDefault="00B27DEE" w:rsidP="00B27DEE">
      <w:pPr>
        <w:widowControl w:val="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1550B0FA" w14:textId="77777777" w:rsidR="00B27DEE" w:rsidRPr="00BD438D" w:rsidRDefault="00B27DEE" w:rsidP="00B27DEE">
      <w:pPr>
        <w:widowControl w:val="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13"/>
        <w:t>**</w:t>
      </w:r>
      <w:r w:rsidRPr="00BD438D">
        <w:rPr>
          <w:rFonts w:ascii="GHEA Grapalat" w:hAnsi="GHEA Grapalat"/>
        </w:rPr>
        <w:t xml:space="preserve"> </w:t>
      </w:r>
      <w:r>
        <w:rPr>
          <w:rFonts w:ascii="GHEA Grapalat" w:hAnsi="GHEA Grapalat"/>
          <w:lang w:val="hy-AM"/>
        </w:rPr>
        <w:t>.</w:t>
      </w:r>
    </w:p>
    <w:p w14:paraId="53A21F3E" w14:textId="77777777" w:rsidR="00B27DEE" w:rsidRDefault="00B27DEE" w:rsidP="00B27DEE">
      <w:pPr>
        <w:jc w:val="both"/>
        <w:rPr>
          <w:rFonts w:ascii="GHEA Grapalat" w:hAnsi="GHEA Grapalat"/>
        </w:rPr>
      </w:pPr>
    </w:p>
    <w:p w14:paraId="36609B55" w14:textId="77777777" w:rsidR="00B27DEE" w:rsidRPr="000858EB" w:rsidDel="001F3245" w:rsidRDefault="00B27DEE" w:rsidP="00B27DEE">
      <w:pPr>
        <w:ind w:firstLine="708"/>
        <w:contextualSpacing/>
        <w:jc w:val="both"/>
        <w:rPr>
          <w:del w:id="14" w:author="Inesa Kocharyan" w:date="2024-02-09T14:46:00Z"/>
          <w:rFonts w:ascii="GHEA Grapalat" w:hAnsi="GHEA Grapalat"/>
        </w:rPr>
      </w:pPr>
    </w:p>
    <w:p w14:paraId="3333CC78" w14:textId="77777777" w:rsidR="00B27DEE" w:rsidDel="001F3245" w:rsidRDefault="00B27DEE" w:rsidP="00B27DEE">
      <w:pPr>
        <w:tabs>
          <w:tab w:val="left" w:pos="7371"/>
        </w:tabs>
        <w:ind w:left="3544" w:firstLine="3"/>
        <w:jc w:val="both"/>
        <w:rPr>
          <w:del w:id="15" w:author="Inesa Kocharyan" w:date="2024-02-09T14:50:00Z"/>
          <w:rFonts w:ascii="GHEA Grapalat" w:hAnsi="GHEA Grapalat"/>
          <w:sz w:val="16"/>
          <w:lang w:val="hy-AM"/>
        </w:rPr>
      </w:pPr>
    </w:p>
    <w:p w14:paraId="6537E119" w14:textId="77777777" w:rsidR="00B27DEE" w:rsidRPr="000811C1" w:rsidRDefault="00B27DEE" w:rsidP="00B27DEE">
      <w:pPr>
        <w:tabs>
          <w:tab w:val="left" w:pos="7371"/>
        </w:tabs>
        <w:ind w:left="3544" w:firstLine="3"/>
        <w:jc w:val="both"/>
        <w:rPr>
          <w:rFonts w:ascii="GHEA Grapalat" w:hAnsi="GHEA Grapalat"/>
          <w:sz w:val="16"/>
          <w:lang w:val="hy-AM"/>
        </w:rPr>
      </w:pPr>
    </w:p>
    <w:p w14:paraId="2BC35D31" w14:textId="77777777" w:rsidR="00B27DEE" w:rsidRPr="00D3436F" w:rsidRDefault="00B27DEE" w:rsidP="00B27DEE">
      <w:pPr>
        <w:tabs>
          <w:tab w:val="left" w:pos="7371"/>
        </w:tabs>
        <w:ind w:left="3544" w:firstLine="3"/>
        <w:jc w:val="both"/>
        <w:rPr>
          <w:rFonts w:ascii="GHEA Grapalat" w:hAnsi="GHEA Grapalat"/>
          <w:sz w:val="16"/>
        </w:rPr>
      </w:pPr>
    </w:p>
    <w:p w14:paraId="00DAE3DE" w14:textId="77777777" w:rsidR="00B27DEE" w:rsidRPr="00770B03" w:rsidRDefault="00B27DEE" w:rsidP="00B27DEE">
      <w:pPr>
        <w:tabs>
          <w:tab w:val="left" w:pos="7371"/>
        </w:tabs>
        <w:ind w:left="3544" w:firstLine="3"/>
        <w:jc w:val="both"/>
        <w:rPr>
          <w:rFonts w:ascii="GHEA Grapalat" w:hAnsi="GHEA Grapalat"/>
          <w:sz w:val="16"/>
        </w:rPr>
      </w:pPr>
    </w:p>
    <w:p w14:paraId="68645E90" w14:textId="77777777" w:rsidR="00B27DEE" w:rsidRPr="000C1746" w:rsidRDefault="00B27DEE" w:rsidP="00B27DE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D8CACE0" w14:textId="77777777" w:rsidR="00B27DEE" w:rsidRPr="000C1746" w:rsidRDefault="00B27DEE" w:rsidP="00B27D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8D10EA0" w14:textId="77777777" w:rsidR="00B27DEE" w:rsidRPr="000C1746" w:rsidRDefault="00B27DEE" w:rsidP="00B27DEE">
      <w:pPr>
        <w:ind w:left="1134"/>
        <w:jc w:val="both"/>
        <w:rPr>
          <w:rFonts w:ascii="GHEA Grapalat" w:hAnsi="GHEA Grapalat"/>
          <w:sz w:val="16"/>
        </w:rPr>
      </w:pPr>
      <w:r w:rsidRPr="000C1746">
        <w:rPr>
          <w:rFonts w:ascii="GHEA Grapalat" w:hAnsi="GHEA Grapalat"/>
          <w:sz w:val="16"/>
        </w:rPr>
        <w:t>имя, фамилия руководителя)</w:t>
      </w:r>
    </w:p>
    <w:p w14:paraId="172AF6B4" w14:textId="77777777" w:rsidR="00B27DEE" w:rsidRPr="009044F1" w:rsidRDefault="00B27DEE" w:rsidP="00B27DEE">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6647246A" w14:textId="77777777" w:rsidR="00B27DEE" w:rsidRDefault="00B27DEE" w:rsidP="00B27DEE">
      <w:pPr>
        <w:rPr>
          <w:rFonts w:ascii="GHEA Grapalat" w:hAnsi="GHEA Grapalat"/>
          <w:b/>
        </w:rPr>
      </w:pPr>
      <w:r>
        <w:rPr>
          <w:rFonts w:ascii="GHEA Grapalat" w:hAnsi="GHEA Grapalat"/>
          <w:b/>
        </w:rPr>
        <w:br w:type="page"/>
      </w:r>
    </w:p>
    <w:p w14:paraId="524CEC38" w14:textId="77777777" w:rsidR="00B27DEE" w:rsidRDefault="00B27DEE" w:rsidP="00B27DEE">
      <w:pPr>
        <w:rPr>
          <w:rFonts w:ascii="GHEA Grapalat" w:hAnsi="GHEA Grapalat"/>
          <w:b/>
        </w:rPr>
      </w:pPr>
    </w:p>
    <w:p w14:paraId="68CF9450" w14:textId="77777777" w:rsidR="00B27DEE" w:rsidRDefault="00B27DEE" w:rsidP="00B27DEE">
      <w:pPr>
        <w:jc w:val="right"/>
        <w:rPr>
          <w:rFonts w:ascii="GHEA Grapalat" w:hAnsi="GHEA Grapalat"/>
          <w:b/>
        </w:rPr>
      </w:pPr>
      <w:r>
        <w:rPr>
          <w:rFonts w:ascii="GHEA Grapalat" w:hAnsi="GHEA Grapalat"/>
          <w:b/>
        </w:rPr>
        <w:t xml:space="preserve">Приложение 1.3** </w:t>
      </w:r>
    </w:p>
    <w:p w14:paraId="7E799DF8" w14:textId="77777777" w:rsidR="00B27DEE" w:rsidRPr="00FA6464" w:rsidRDefault="00B27DEE" w:rsidP="00B27DEE">
      <w:pPr>
        <w:jc w:val="right"/>
        <w:rPr>
          <w:rFonts w:ascii="GHEA Grapalat" w:hAnsi="GHEA Grapalat"/>
          <w:b/>
        </w:rPr>
      </w:pPr>
      <w:r w:rsidRPr="001439BD">
        <w:rPr>
          <w:rFonts w:ascii="GHEA Grapalat" w:hAnsi="GHEA Grapalat"/>
          <w:b/>
        </w:rPr>
        <w:t>к Приглашению на открытый конкурс</w:t>
      </w:r>
    </w:p>
    <w:p w14:paraId="1AAE3C4A" w14:textId="7FF3CC02" w:rsidR="00B27DEE" w:rsidRPr="00695786" w:rsidRDefault="00B27DEE" w:rsidP="00B27DEE">
      <w:pPr>
        <w:pStyle w:val="Heading3"/>
        <w:keepNext w:val="0"/>
        <w:widowControl w:val="0"/>
        <w:spacing w:before="0" w:after="0"/>
        <w:ind w:firstLine="567"/>
        <w:jc w:val="right"/>
        <w:rPr>
          <w:rFonts w:ascii="GHEA Grapalat" w:eastAsia="Times New Roman" w:hAnsi="GHEA Grapalat" w:cs="Times New Roman"/>
          <w:b/>
          <w:color w:val="auto"/>
          <w:sz w:val="24"/>
          <w:szCs w:val="24"/>
        </w:rPr>
      </w:pPr>
      <w:r w:rsidRPr="00695786">
        <w:rPr>
          <w:rFonts w:ascii="GHEA Grapalat" w:eastAsia="Times New Roman" w:hAnsi="GHEA Grapalat" w:cs="Times New Roman"/>
          <w:b/>
          <w:color w:val="auto"/>
          <w:sz w:val="24"/>
          <w:szCs w:val="24"/>
        </w:rPr>
        <w:t xml:space="preserve">под кодом </w:t>
      </w:r>
      <w:r w:rsidR="00695786">
        <w:rPr>
          <w:rFonts w:ascii="GHEA Grapalat" w:eastAsia="Times New Roman" w:hAnsi="GHEA Grapalat" w:cs="Times New Roman"/>
          <w:b/>
          <w:color w:val="auto"/>
          <w:sz w:val="24"/>
          <w:szCs w:val="24"/>
        </w:rPr>
        <w:t>EQ-BMAShDzB-26/3</w:t>
      </w:r>
    </w:p>
    <w:p w14:paraId="294BACD7" w14:textId="77777777" w:rsidR="00B27DEE" w:rsidRDefault="00B27DEE" w:rsidP="00B27DEE">
      <w:pPr>
        <w:ind w:left="360" w:hanging="360"/>
        <w:jc w:val="center"/>
        <w:rPr>
          <w:rFonts w:ascii="GHEA Grapalat" w:hAnsi="GHEA Grapalat"/>
          <w:b/>
        </w:rPr>
      </w:pPr>
      <w:r>
        <w:rPr>
          <w:rFonts w:ascii="GHEA Grapalat" w:hAnsi="GHEA Grapalat"/>
          <w:b/>
        </w:rPr>
        <w:t>ФОРМА</w:t>
      </w:r>
    </w:p>
    <w:p w14:paraId="5732724B" w14:textId="77777777" w:rsidR="00B27DEE" w:rsidRPr="00C76978" w:rsidRDefault="00B27DEE" w:rsidP="00B27DE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5579E4F" w14:textId="77777777" w:rsidR="00B27DEE" w:rsidRPr="00ED3A13" w:rsidRDefault="00B27DEE" w:rsidP="00B27DEE">
      <w:pPr>
        <w:ind w:left="360" w:hanging="360"/>
        <w:jc w:val="center"/>
        <w:rPr>
          <w:rFonts w:ascii="GHEA Grapalat" w:eastAsia="GHEA Grapalat" w:hAnsi="GHEA Grapalat" w:cs="GHEA Grapalat"/>
          <w:b/>
        </w:rPr>
      </w:pPr>
    </w:p>
    <w:p w14:paraId="4D61083A" w14:textId="77777777" w:rsidR="00B27DEE" w:rsidRPr="00FD1EE4" w:rsidRDefault="00B27DEE" w:rsidP="00B27DEE">
      <w:pPr>
        <w:numPr>
          <w:ilvl w:val="0"/>
          <w:numId w:val="27"/>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E857682"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27DEE" w:rsidRPr="00FD1EE4" w14:paraId="70E88BE2" w14:textId="77777777" w:rsidTr="00B52CF9">
        <w:tc>
          <w:tcPr>
            <w:tcW w:w="2836" w:type="dxa"/>
            <w:shd w:val="clear" w:color="auto" w:fill="D9E2F3"/>
            <w:vAlign w:val="center"/>
          </w:tcPr>
          <w:p w14:paraId="0120201D"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87CA591" w14:textId="77777777" w:rsidR="00B27DEE" w:rsidRPr="00FD1EE4" w:rsidRDefault="00B27DEE" w:rsidP="00B27DEE">
            <w:pPr>
              <w:rPr>
                <w:rFonts w:ascii="GHEA Grapalat" w:eastAsia="GHEA Grapalat" w:hAnsi="GHEA Grapalat" w:cs="GHEA Grapalat"/>
              </w:rPr>
            </w:pPr>
          </w:p>
        </w:tc>
      </w:tr>
      <w:tr w:rsidR="00B27DEE" w:rsidRPr="00FD1EE4" w14:paraId="6F3EE1AF" w14:textId="77777777" w:rsidTr="00B52CF9">
        <w:tc>
          <w:tcPr>
            <w:tcW w:w="2836" w:type="dxa"/>
            <w:shd w:val="clear" w:color="auto" w:fill="D9E2F3"/>
            <w:vAlign w:val="center"/>
          </w:tcPr>
          <w:p w14:paraId="244B4B19"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8CCA6E" w14:textId="77777777" w:rsidR="00B27DEE" w:rsidRPr="00FD1EE4" w:rsidRDefault="00B27DEE" w:rsidP="00B27DEE">
            <w:pPr>
              <w:rPr>
                <w:rFonts w:ascii="GHEA Grapalat" w:eastAsia="GHEA Grapalat" w:hAnsi="GHEA Grapalat" w:cs="GHEA Grapalat"/>
              </w:rPr>
            </w:pPr>
          </w:p>
        </w:tc>
      </w:tr>
      <w:tr w:rsidR="00B27DEE" w:rsidRPr="00FD1EE4" w14:paraId="2C28CF9B" w14:textId="77777777" w:rsidTr="00B52CF9">
        <w:tc>
          <w:tcPr>
            <w:tcW w:w="2836" w:type="dxa"/>
            <w:shd w:val="clear" w:color="auto" w:fill="D9E2F3"/>
            <w:vAlign w:val="center"/>
          </w:tcPr>
          <w:p w14:paraId="5A64DD0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A7F2E87" w14:textId="77777777" w:rsidR="00B27DEE" w:rsidRPr="00FD1EE4" w:rsidRDefault="00B27DEE" w:rsidP="00B27DEE">
            <w:pPr>
              <w:rPr>
                <w:rFonts w:ascii="GHEA Grapalat" w:eastAsia="GHEA Grapalat" w:hAnsi="GHEA Grapalat" w:cs="GHEA Grapalat"/>
              </w:rPr>
            </w:pPr>
          </w:p>
        </w:tc>
      </w:tr>
      <w:tr w:rsidR="00B27DEE" w:rsidRPr="00FD1EE4" w14:paraId="31877ECA" w14:textId="77777777" w:rsidTr="00B52CF9">
        <w:tc>
          <w:tcPr>
            <w:tcW w:w="2836" w:type="dxa"/>
            <w:shd w:val="clear" w:color="auto" w:fill="D9E2F3"/>
            <w:vAlign w:val="center"/>
          </w:tcPr>
          <w:p w14:paraId="34B129A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B96C16F" w14:textId="77777777" w:rsidR="00B27DEE" w:rsidRPr="00FD1EE4" w:rsidRDefault="00B27DEE" w:rsidP="00B27DEE">
            <w:pPr>
              <w:rPr>
                <w:rFonts w:ascii="GHEA Grapalat" w:eastAsia="GHEA Grapalat" w:hAnsi="GHEA Grapalat" w:cs="GHEA Grapalat"/>
              </w:rPr>
            </w:pPr>
          </w:p>
        </w:tc>
      </w:tr>
      <w:tr w:rsidR="00B27DEE" w:rsidRPr="00FD1EE4" w14:paraId="6A2BC20B" w14:textId="77777777" w:rsidTr="00B52CF9">
        <w:tc>
          <w:tcPr>
            <w:tcW w:w="2836" w:type="dxa"/>
            <w:shd w:val="clear" w:color="auto" w:fill="D9E2F3"/>
            <w:vAlign w:val="center"/>
          </w:tcPr>
          <w:p w14:paraId="3617DF74"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CE43756" w14:textId="77777777" w:rsidR="00B27DEE" w:rsidRPr="00FD1EE4" w:rsidRDefault="00B27DEE" w:rsidP="00B27DEE">
            <w:pPr>
              <w:rPr>
                <w:rFonts w:ascii="GHEA Grapalat" w:eastAsia="GHEA Grapalat" w:hAnsi="GHEA Grapalat" w:cs="GHEA Grapalat"/>
              </w:rPr>
            </w:pPr>
          </w:p>
        </w:tc>
      </w:tr>
      <w:tr w:rsidR="00B27DEE" w:rsidRPr="00FD1EE4" w14:paraId="7CCCE6FA" w14:textId="77777777" w:rsidTr="00B52CF9">
        <w:tc>
          <w:tcPr>
            <w:tcW w:w="2836" w:type="dxa"/>
            <w:shd w:val="clear" w:color="auto" w:fill="D9E2F3"/>
            <w:vAlign w:val="center"/>
          </w:tcPr>
          <w:p w14:paraId="2BC01E1A"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44F99D3" w14:textId="77777777" w:rsidR="00B27DEE" w:rsidRPr="00FD1EE4" w:rsidRDefault="00B27DEE" w:rsidP="00B27DEE">
            <w:pPr>
              <w:ind w:left="993" w:hanging="851"/>
              <w:rPr>
                <w:rFonts w:ascii="GHEA Grapalat" w:eastAsia="GHEA Grapalat" w:hAnsi="GHEA Grapalat" w:cs="GHEA Grapalat"/>
              </w:rPr>
            </w:pPr>
          </w:p>
        </w:tc>
      </w:tr>
      <w:tr w:rsidR="00B27DEE" w:rsidRPr="00FD1EE4" w14:paraId="6059E6D6" w14:textId="77777777" w:rsidTr="00B52CF9">
        <w:tc>
          <w:tcPr>
            <w:tcW w:w="2836" w:type="dxa"/>
            <w:shd w:val="clear" w:color="auto" w:fill="D9E2F3"/>
            <w:vAlign w:val="center"/>
          </w:tcPr>
          <w:p w14:paraId="5BC5EEEB" w14:textId="77777777" w:rsidR="00B27DEE" w:rsidRPr="00FD1EE4" w:rsidRDefault="00B27DEE" w:rsidP="00B27DEE">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6B8F00" w14:textId="77777777" w:rsidR="00B27DEE" w:rsidRPr="00FD1EE4" w:rsidRDefault="00B27DEE" w:rsidP="00B27DEE">
            <w:pPr>
              <w:ind w:left="993" w:hanging="851"/>
              <w:rPr>
                <w:rFonts w:ascii="GHEA Grapalat" w:eastAsia="GHEA Grapalat" w:hAnsi="GHEA Grapalat" w:cs="GHEA Grapalat"/>
              </w:rPr>
            </w:pPr>
          </w:p>
        </w:tc>
      </w:tr>
    </w:tbl>
    <w:p w14:paraId="73F998E6"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1572F845" w14:textId="77777777" w:rsidTr="00B52CF9">
        <w:tc>
          <w:tcPr>
            <w:tcW w:w="2835" w:type="dxa"/>
            <w:shd w:val="clear" w:color="auto" w:fill="D9E2F3"/>
            <w:vAlign w:val="center"/>
          </w:tcPr>
          <w:p w14:paraId="496BA4B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19BEA29" w14:textId="77777777" w:rsidR="00B27DEE" w:rsidRPr="00FD1EE4" w:rsidRDefault="00B27DEE" w:rsidP="00B27DEE">
            <w:pPr>
              <w:rPr>
                <w:rFonts w:ascii="GHEA Grapalat" w:eastAsia="GHEA Grapalat" w:hAnsi="GHEA Grapalat" w:cs="GHEA Grapalat"/>
              </w:rPr>
            </w:pPr>
          </w:p>
        </w:tc>
      </w:tr>
      <w:tr w:rsidR="00B27DEE" w:rsidRPr="00FD1EE4" w14:paraId="1043B85D" w14:textId="77777777" w:rsidTr="00B52CF9">
        <w:trPr>
          <w:trHeight w:val="1487"/>
        </w:trPr>
        <w:tc>
          <w:tcPr>
            <w:tcW w:w="2835" w:type="dxa"/>
            <w:shd w:val="clear" w:color="auto" w:fill="D9E2F3"/>
            <w:vAlign w:val="center"/>
          </w:tcPr>
          <w:p w14:paraId="76AB2C94"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FDA2ED7" w14:textId="77777777" w:rsidR="00B27DEE" w:rsidRPr="00FD1EE4" w:rsidRDefault="00B27DEE" w:rsidP="00B27DEE">
            <w:pPr>
              <w:rPr>
                <w:rFonts w:ascii="GHEA Grapalat" w:eastAsia="GHEA Grapalat" w:hAnsi="GHEA Grapalat" w:cs="GHEA Grapalat"/>
              </w:rPr>
            </w:pPr>
          </w:p>
        </w:tc>
      </w:tr>
    </w:tbl>
    <w:p w14:paraId="11047B7D"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71ADEC84" w14:textId="77777777" w:rsidTr="00B52CF9">
        <w:tc>
          <w:tcPr>
            <w:tcW w:w="2835" w:type="dxa"/>
            <w:shd w:val="clear" w:color="auto" w:fill="D9E2F3"/>
            <w:vAlign w:val="center"/>
          </w:tcPr>
          <w:p w14:paraId="74022A9F" w14:textId="77777777" w:rsidR="00B27DEE" w:rsidRPr="00FD1EE4" w:rsidRDefault="00B27DEE" w:rsidP="00B27DEE">
            <w:pPr>
              <w:numPr>
                <w:ilvl w:val="2"/>
                <w:numId w:val="27"/>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22A0928" w14:textId="77777777" w:rsidR="00B27DEE" w:rsidRPr="00FD1EE4" w:rsidRDefault="00B27DEE" w:rsidP="00B27DEE">
            <w:pPr>
              <w:rPr>
                <w:rFonts w:ascii="GHEA Grapalat" w:eastAsia="GHEA Grapalat" w:hAnsi="GHEA Grapalat" w:cs="GHEA Grapalat"/>
              </w:rPr>
            </w:pPr>
          </w:p>
        </w:tc>
      </w:tr>
      <w:tr w:rsidR="00B27DEE" w:rsidRPr="00FD1EE4" w14:paraId="587C81FE" w14:textId="77777777" w:rsidTr="00B52CF9">
        <w:tc>
          <w:tcPr>
            <w:tcW w:w="2835" w:type="dxa"/>
            <w:shd w:val="clear" w:color="auto" w:fill="D9E2F3"/>
            <w:vAlign w:val="center"/>
          </w:tcPr>
          <w:p w14:paraId="38576B81" w14:textId="77777777" w:rsidR="00B27DEE" w:rsidRPr="00FD1EE4" w:rsidRDefault="00B27DEE" w:rsidP="00B27DEE">
            <w:pPr>
              <w:numPr>
                <w:ilvl w:val="2"/>
                <w:numId w:val="27"/>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CC40EE8" w14:textId="77777777" w:rsidR="00B27DEE" w:rsidRPr="00FD1EE4" w:rsidRDefault="00B27DEE" w:rsidP="00B27DEE">
            <w:pPr>
              <w:rPr>
                <w:rFonts w:ascii="GHEA Grapalat" w:eastAsia="GHEA Grapalat" w:hAnsi="GHEA Grapalat" w:cs="GHEA Grapalat"/>
              </w:rPr>
            </w:pPr>
          </w:p>
        </w:tc>
      </w:tr>
      <w:tr w:rsidR="00B27DEE" w:rsidRPr="00FD1EE4" w14:paraId="4874608E" w14:textId="77777777" w:rsidTr="00B52CF9">
        <w:tc>
          <w:tcPr>
            <w:tcW w:w="2835" w:type="dxa"/>
            <w:shd w:val="clear" w:color="auto" w:fill="D9E2F3"/>
            <w:vAlign w:val="center"/>
          </w:tcPr>
          <w:p w14:paraId="3B93D174" w14:textId="77777777" w:rsidR="00B27DEE" w:rsidRPr="00FD1EE4" w:rsidRDefault="00B27DEE" w:rsidP="00B27DEE">
            <w:pPr>
              <w:numPr>
                <w:ilvl w:val="2"/>
                <w:numId w:val="27"/>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0D7235C" w14:textId="77777777" w:rsidR="00B27DEE" w:rsidRPr="00FD1EE4" w:rsidRDefault="00B27DEE" w:rsidP="00B27DEE">
            <w:pPr>
              <w:rPr>
                <w:rFonts w:ascii="GHEA Grapalat" w:eastAsia="GHEA Grapalat" w:hAnsi="GHEA Grapalat" w:cs="GHEA Grapalat"/>
              </w:rPr>
            </w:pPr>
          </w:p>
        </w:tc>
      </w:tr>
    </w:tbl>
    <w:p w14:paraId="33A90326" w14:textId="77777777" w:rsidR="00B27DEE" w:rsidRPr="00FD1EE4" w:rsidRDefault="00B27DEE" w:rsidP="00B27DEE">
      <w:pPr>
        <w:rPr>
          <w:rFonts w:ascii="GHEA Grapalat" w:eastAsia="GHEA Grapalat" w:hAnsi="GHEA Grapalat" w:cs="GHEA Grapalat"/>
        </w:rPr>
      </w:pPr>
    </w:p>
    <w:p w14:paraId="75EAA14B" w14:textId="77777777" w:rsidR="00B27DEE" w:rsidRPr="00FD1EE4" w:rsidRDefault="00B27DEE" w:rsidP="00B27DEE">
      <w:pPr>
        <w:rPr>
          <w:rFonts w:ascii="GHEA Grapalat" w:eastAsia="GHEA Grapalat" w:hAnsi="GHEA Grapalat" w:cs="GHEA Grapalat"/>
        </w:rPr>
      </w:pPr>
      <w:r w:rsidRPr="00FD1EE4">
        <w:rPr>
          <w:rFonts w:ascii="GHEA Grapalat" w:hAnsi="GHEA Grapalat"/>
        </w:rPr>
        <w:br w:type="page"/>
      </w:r>
    </w:p>
    <w:p w14:paraId="453AA7F1" w14:textId="77777777" w:rsidR="00B27DEE" w:rsidRPr="009A52BE" w:rsidRDefault="00B27DEE" w:rsidP="00B27DEE">
      <w:pPr>
        <w:numPr>
          <w:ilvl w:val="0"/>
          <w:numId w:val="27"/>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6499F64" w14:textId="77777777" w:rsidR="00B27DEE" w:rsidRPr="004E2F96"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3100BF30" w14:textId="77777777" w:rsidTr="00B52CF9">
        <w:tc>
          <w:tcPr>
            <w:tcW w:w="2835" w:type="dxa"/>
            <w:shd w:val="clear" w:color="auto" w:fill="D9E2F3"/>
            <w:vAlign w:val="center"/>
          </w:tcPr>
          <w:p w14:paraId="0174AD2D" w14:textId="77777777" w:rsidR="00B27DEE" w:rsidRPr="00FD1EE4" w:rsidRDefault="00B27DEE" w:rsidP="00B27DEE">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42455E9" w14:textId="77777777" w:rsidR="00B27DEE" w:rsidRPr="00FD1EE4" w:rsidRDefault="00B27DEE" w:rsidP="00B27DEE">
            <w:pPr>
              <w:rPr>
                <w:rFonts w:ascii="GHEA Grapalat" w:eastAsia="GHEA Grapalat" w:hAnsi="GHEA Grapalat" w:cs="GHEA Grapalat"/>
              </w:rPr>
            </w:pPr>
          </w:p>
        </w:tc>
      </w:tr>
      <w:tr w:rsidR="00B27DEE" w:rsidRPr="00FD1EE4" w14:paraId="43487FBC" w14:textId="77777777" w:rsidTr="00B52CF9">
        <w:tc>
          <w:tcPr>
            <w:tcW w:w="2835" w:type="dxa"/>
            <w:shd w:val="clear" w:color="auto" w:fill="D9E2F3"/>
            <w:vAlign w:val="center"/>
          </w:tcPr>
          <w:p w14:paraId="04B356E7"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F1993D0" w14:textId="77777777" w:rsidR="00B27DEE" w:rsidRPr="00FD1EE4" w:rsidRDefault="00B27DEE" w:rsidP="00B27DEE">
            <w:pPr>
              <w:rPr>
                <w:rFonts w:ascii="GHEA Grapalat" w:eastAsia="GHEA Grapalat" w:hAnsi="GHEA Grapalat" w:cs="GHEA Grapalat"/>
              </w:rPr>
            </w:pPr>
          </w:p>
        </w:tc>
      </w:tr>
    </w:tbl>
    <w:p w14:paraId="4F591BCC"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4BD79D31" w14:textId="77777777" w:rsidTr="00B52CF9">
        <w:tc>
          <w:tcPr>
            <w:tcW w:w="2835" w:type="dxa"/>
            <w:shd w:val="clear" w:color="auto" w:fill="D9E2F3"/>
            <w:vAlign w:val="center"/>
          </w:tcPr>
          <w:p w14:paraId="288C4C69"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5C0FD1" w14:textId="77777777" w:rsidR="00B27DEE" w:rsidRPr="00FD1EE4" w:rsidRDefault="00B27DEE" w:rsidP="00B27DEE">
            <w:pPr>
              <w:rPr>
                <w:rFonts w:ascii="GHEA Grapalat" w:eastAsia="GHEA Grapalat" w:hAnsi="GHEA Grapalat" w:cs="GHEA Grapalat"/>
              </w:rPr>
            </w:pPr>
          </w:p>
        </w:tc>
      </w:tr>
      <w:tr w:rsidR="00B27DEE" w:rsidRPr="00FD1EE4" w14:paraId="0BB5E12C" w14:textId="77777777" w:rsidTr="00B52CF9">
        <w:tc>
          <w:tcPr>
            <w:tcW w:w="2835" w:type="dxa"/>
            <w:shd w:val="clear" w:color="auto" w:fill="D9E2F3"/>
            <w:vAlign w:val="center"/>
          </w:tcPr>
          <w:p w14:paraId="29B63998"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ECC390F" w14:textId="77777777" w:rsidR="00B27DEE" w:rsidRPr="00FD1EE4" w:rsidRDefault="00B27DEE" w:rsidP="00B27DEE">
            <w:pPr>
              <w:rPr>
                <w:rFonts w:ascii="GHEA Grapalat" w:eastAsia="GHEA Grapalat" w:hAnsi="GHEA Grapalat" w:cs="GHEA Grapalat"/>
              </w:rPr>
            </w:pPr>
          </w:p>
        </w:tc>
      </w:tr>
      <w:tr w:rsidR="00B27DEE" w:rsidRPr="00FD1EE4" w14:paraId="58010624" w14:textId="77777777" w:rsidTr="00B52CF9">
        <w:tc>
          <w:tcPr>
            <w:tcW w:w="2835" w:type="dxa"/>
            <w:shd w:val="clear" w:color="auto" w:fill="D9E2F3"/>
            <w:vAlign w:val="center"/>
          </w:tcPr>
          <w:p w14:paraId="5B8C1DF7"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966636D" w14:textId="77777777" w:rsidR="00B27DEE" w:rsidRPr="00FD1EE4" w:rsidRDefault="00B27DEE" w:rsidP="00B27DEE">
            <w:pPr>
              <w:rPr>
                <w:rFonts w:ascii="GHEA Grapalat" w:eastAsia="GHEA Grapalat" w:hAnsi="GHEA Grapalat" w:cs="GHEA Grapalat"/>
              </w:rPr>
            </w:pPr>
          </w:p>
        </w:tc>
      </w:tr>
      <w:tr w:rsidR="00B27DEE" w:rsidRPr="00FD1EE4" w14:paraId="550F7465" w14:textId="77777777" w:rsidTr="00B52CF9">
        <w:tc>
          <w:tcPr>
            <w:tcW w:w="2835" w:type="dxa"/>
            <w:shd w:val="clear" w:color="auto" w:fill="D9E2F3"/>
            <w:vAlign w:val="center"/>
          </w:tcPr>
          <w:p w14:paraId="3A558019"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D2023EF" w14:textId="77777777" w:rsidR="00B27DEE" w:rsidRPr="00FD1EE4" w:rsidRDefault="00B27DEE" w:rsidP="00B27DEE">
            <w:pPr>
              <w:rPr>
                <w:rFonts w:ascii="GHEA Grapalat" w:eastAsia="GHEA Grapalat" w:hAnsi="GHEA Grapalat" w:cs="GHEA Grapalat"/>
              </w:rPr>
            </w:pPr>
          </w:p>
        </w:tc>
      </w:tr>
      <w:tr w:rsidR="00B27DEE" w:rsidRPr="00FD1EE4" w14:paraId="21B1B081" w14:textId="77777777" w:rsidTr="00B52CF9">
        <w:tc>
          <w:tcPr>
            <w:tcW w:w="2835" w:type="dxa"/>
            <w:shd w:val="clear" w:color="auto" w:fill="D9E2F3"/>
            <w:vAlign w:val="center"/>
          </w:tcPr>
          <w:p w14:paraId="4CF1282C"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9F05E3" w14:textId="77777777" w:rsidR="00B27DEE" w:rsidRPr="00FD1EE4" w:rsidRDefault="00B27DEE" w:rsidP="00B27DEE">
            <w:pPr>
              <w:rPr>
                <w:rFonts w:ascii="GHEA Grapalat" w:eastAsia="GHEA Grapalat" w:hAnsi="GHEA Grapalat" w:cs="GHEA Grapalat"/>
              </w:rPr>
            </w:pPr>
          </w:p>
        </w:tc>
      </w:tr>
      <w:tr w:rsidR="00B27DEE" w:rsidRPr="00FD1EE4" w14:paraId="29A99B5F" w14:textId="77777777" w:rsidTr="00B52CF9">
        <w:trPr>
          <w:trHeight w:val="1361"/>
        </w:trPr>
        <w:tc>
          <w:tcPr>
            <w:tcW w:w="2835" w:type="dxa"/>
            <w:shd w:val="clear" w:color="auto" w:fill="D9E2F3"/>
            <w:vAlign w:val="center"/>
          </w:tcPr>
          <w:p w14:paraId="38CD12F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2E5C655E" w14:textId="77777777" w:rsidR="00B27DEE" w:rsidRPr="00FD1EE4" w:rsidRDefault="00B27DEE" w:rsidP="00B27DEE">
            <w:pPr>
              <w:rPr>
                <w:rFonts w:ascii="GHEA Grapalat" w:eastAsia="GHEA Grapalat" w:hAnsi="GHEA Grapalat" w:cs="GHEA Grapalat"/>
              </w:rPr>
            </w:pPr>
          </w:p>
        </w:tc>
      </w:tr>
      <w:tr w:rsidR="00B27DEE" w:rsidRPr="00FD1EE4" w14:paraId="416E8956" w14:textId="77777777" w:rsidTr="00B52CF9">
        <w:tc>
          <w:tcPr>
            <w:tcW w:w="2835" w:type="dxa"/>
            <w:shd w:val="clear" w:color="auto" w:fill="D9E2F3"/>
            <w:vAlign w:val="center"/>
          </w:tcPr>
          <w:p w14:paraId="6ABA4547"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700B6B9" w14:textId="77777777" w:rsidR="00B27DEE" w:rsidRPr="00FD1EE4" w:rsidRDefault="00B27DEE" w:rsidP="00B27DEE">
            <w:pPr>
              <w:rPr>
                <w:rFonts w:ascii="GHEA Grapalat" w:eastAsia="GHEA Grapalat" w:hAnsi="GHEA Grapalat" w:cs="GHEA Grapalat"/>
              </w:rPr>
            </w:pPr>
          </w:p>
        </w:tc>
      </w:tr>
    </w:tbl>
    <w:p w14:paraId="48976F93" w14:textId="77777777" w:rsidR="00B27DEE" w:rsidRPr="00574FF7"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27DEE" w:rsidRPr="00FD1EE4" w14:paraId="2370CC14" w14:textId="77777777" w:rsidTr="00B52CF9">
        <w:tc>
          <w:tcPr>
            <w:tcW w:w="2836" w:type="dxa"/>
            <w:shd w:val="clear" w:color="auto" w:fill="D9E2F3"/>
            <w:vAlign w:val="center"/>
          </w:tcPr>
          <w:p w14:paraId="74A0313E" w14:textId="77777777" w:rsidR="00B27DEE" w:rsidRPr="00FD1EE4" w:rsidRDefault="00B27DEE" w:rsidP="00B27DEE">
            <w:pPr>
              <w:numPr>
                <w:ilvl w:val="2"/>
                <w:numId w:val="27"/>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8E055E" w14:textId="77777777" w:rsidR="00B27DEE" w:rsidRPr="00FD1EE4" w:rsidRDefault="00B27DEE" w:rsidP="00B27DEE">
            <w:pPr>
              <w:rPr>
                <w:rFonts w:ascii="GHEA Grapalat" w:eastAsia="GHEA Grapalat" w:hAnsi="GHEA Grapalat" w:cs="GHEA Grapalat"/>
              </w:rPr>
            </w:pPr>
          </w:p>
        </w:tc>
      </w:tr>
      <w:tr w:rsidR="00B27DEE" w:rsidRPr="00FD1EE4" w14:paraId="18242ADD" w14:textId="77777777" w:rsidTr="00B52CF9">
        <w:tc>
          <w:tcPr>
            <w:tcW w:w="2836" w:type="dxa"/>
            <w:shd w:val="clear" w:color="auto" w:fill="D9E2F3"/>
            <w:vAlign w:val="center"/>
          </w:tcPr>
          <w:p w14:paraId="3951E871" w14:textId="77777777" w:rsidR="00B27DEE" w:rsidRPr="00FD1EE4" w:rsidRDefault="00B27DEE" w:rsidP="00B27DEE">
            <w:pPr>
              <w:numPr>
                <w:ilvl w:val="2"/>
                <w:numId w:val="27"/>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64F1457"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B27DEE">
                  <w:rPr>
                    <w:rFonts w:ascii="MS Gothic" w:eastAsia="MS Gothic" w:hAnsi="MS Gothic" w:cs="GHEA Grapalat" w:hint="eastAsia"/>
                  </w:rPr>
                  <w:t>☐</w:t>
                </w:r>
              </w:sdtContent>
            </w:sdt>
            <w:r w:rsidR="00B27DEE" w:rsidRPr="00FD1EE4">
              <w:rPr>
                <w:rFonts w:ascii="GHEA Grapalat" w:eastAsia="GHEA Grapalat" w:hAnsi="GHEA Grapalat" w:cs="GHEA Grapalat"/>
              </w:rPr>
              <w:tab/>
            </w:r>
            <w:r w:rsidR="00B27DEE" w:rsidRPr="0051137D">
              <w:rPr>
                <w:rFonts w:ascii="GHEA Grapalat" w:eastAsia="GHEA Grapalat" w:hAnsi="GHEA Grapalat" w:cs="GHEA Grapalat"/>
              </w:rPr>
              <w:t>Прямое участие</w:t>
            </w:r>
          </w:p>
          <w:p w14:paraId="72CC068C"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B27DEE">
                  <w:rPr>
                    <w:rFonts w:ascii="MS Gothic" w:eastAsia="MS Gothic" w:hAnsi="MS Gothic" w:cs="GHEA Grapalat" w:hint="eastAsia"/>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К</w:t>
            </w:r>
            <w:r w:rsidR="00B27DEE" w:rsidRPr="00D812D8">
              <w:rPr>
                <w:rFonts w:ascii="GHEA Grapalat" w:eastAsia="GHEA Grapalat" w:hAnsi="GHEA Grapalat" w:cs="GHEA Grapalat"/>
              </w:rPr>
              <w:t>освенное участие</w:t>
            </w:r>
          </w:p>
        </w:tc>
      </w:tr>
    </w:tbl>
    <w:p w14:paraId="3E8D1975" w14:textId="77777777" w:rsidR="00B27DEE" w:rsidRPr="00FD1EE4" w:rsidRDefault="00B27DEE" w:rsidP="00B27DEE">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461667AF" w14:textId="77777777" w:rsidR="00B27DEE" w:rsidRPr="00CB7DFD" w:rsidRDefault="00B27DEE" w:rsidP="00B27DEE">
      <w:pPr>
        <w:numPr>
          <w:ilvl w:val="0"/>
          <w:numId w:val="27"/>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49477AB"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7DEE" w:rsidRPr="00FD1EE4" w14:paraId="5060516C" w14:textId="77777777" w:rsidTr="00B52CF9">
        <w:tc>
          <w:tcPr>
            <w:tcW w:w="2837" w:type="dxa"/>
            <w:shd w:val="clear" w:color="auto" w:fill="D9E2F3"/>
            <w:vAlign w:val="center"/>
          </w:tcPr>
          <w:p w14:paraId="2EBFC5D2"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E14D5F2" w14:textId="77777777" w:rsidR="00B27DEE" w:rsidRPr="00FD1EE4" w:rsidRDefault="00B27DEE" w:rsidP="00B27DEE">
            <w:pPr>
              <w:rPr>
                <w:rFonts w:ascii="GHEA Grapalat" w:eastAsia="GHEA Grapalat" w:hAnsi="GHEA Grapalat" w:cs="GHEA Grapalat"/>
              </w:rPr>
            </w:pPr>
          </w:p>
        </w:tc>
      </w:tr>
      <w:tr w:rsidR="00B27DEE" w:rsidRPr="00FD1EE4" w14:paraId="04CFF2B3" w14:textId="77777777" w:rsidTr="00B52CF9">
        <w:tc>
          <w:tcPr>
            <w:tcW w:w="2837" w:type="dxa"/>
            <w:shd w:val="clear" w:color="auto" w:fill="D9E2F3"/>
            <w:vAlign w:val="center"/>
          </w:tcPr>
          <w:p w14:paraId="1A207208"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9C34F8E" w14:textId="77777777" w:rsidR="00B27DEE" w:rsidRPr="00FD1EE4" w:rsidRDefault="00B27DEE" w:rsidP="00B27DEE">
            <w:pPr>
              <w:rPr>
                <w:rFonts w:ascii="GHEA Grapalat" w:eastAsia="GHEA Grapalat" w:hAnsi="GHEA Grapalat" w:cs="GHEA Grapalat"/>
              </w:rPr>
            </w:pPr>
          </w:p>
        </w:tc>
      </w:tr>
      <w:tr w:rsidR="00B27DEE" w:rsidRPr="00FD1EE4" w14:paraId="32771BA6" w14:textId="77777777" w:rsidTr="00B52CF9">
        <w:tc>
          <w:tcPr>
            <w:tcW w:w="2837" w:type="dxa"/>
            <w:shd w:val="clear" w:color="auto" w:fill="D9E2F3"/>
            <w:vAlign w:val="center"/>
          </w:tcPr>
          <w:p w14:paraId="389E7706"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248EB49" w14:textId="77777777" w:rsidR="00B27DEE" w:rsidRPr="00FD1EE4" w:rsidRDefault="00B27DEE" w:rsidP="00B27DEE">
            <w:pPr>
              <w:rPr>
                <w:rFonts w:ascii="GHEA Grapalat" w:eastAsia="GHEA Grapalat" w:hAnsi="GHEA Grapalat" w:cs="GHEA Grapalat"/>
              </w:rPr>
            </w:pPr>
          </w:p>
        </w:tc>
      </w:tr>
      <w:tr w:rsidR="00B27DEE" w:rsidRPr="00FD1EE4" w14:paraId="01C72249" w14:textId="77777777" w:rsidTr="00B52CF9">
        <w:tc>
          <w:tcPr>
            <w:tcW w:w="2837" w:type="dxa"/>
            <w:shd w:val="clear" w:color="auto" w:fill="D9E2F3"/>
            <w:vAlign w:val="center"/>
          </w:tcPr>
          <w:p w14:paraId="1E6C77C3"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3B401E"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51137D">
              <w:rPr>
                <w:rFonts w:ascii="GHEA Grapalat" w:eastAsia="GHEA Grapalat" w:hAnsi="GHEA Grapalat" w:cs="GHEA Grapalat"/>
              </w:rPr>
              <w:t>Прямое участие</w:t>
            </w:r>
          </w:p>
          <w:p w14:paraId="7617954A"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К</w:t>
            </w:r>
            <w:r w:rsidR="00B27DEE" w:rsidRPr="00D812D8">
              <w:rPr>
                <w:rFonts w:ascii="GHEA Grapalat" w:eastAsia="GHEA Grapalat" w:hAnsi="GHEA Grapalat" w:cs="GHEA Grapalat"/>
              </w:rPr>
              <w:t>освенное участие</w:t>
            </w:r>
          </w:p>
        </w:tc>
      </w:tr>
    </w:tbl>
    <w:p w14:paraId="4F7AFB4C"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7DEE" w:rsidRPr="00FD1EE4" w14:paraId="53E79A94" w14:textId="77777777" w:rsidTr="00B52CF9">
        <w:tc>
          <w:tcPr>
            <w:tcW w:w="2837" w:type="dxa"/>
            <w:shd w:val="clear" w:color="auto" w:fill="D9E2F3"/>
            <w:vAlign w:val="center"/>
          </w:tcPr>
          <w:p w14:paraId="3C0775F8" w14:textId="77777777" w:rsidR="00B27DEE" w:rsidRPr="00B047A2"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5457008" w14:textId="77777777" w:rsidR="00B27DEE" w:rsidRPr="00FD1EE4" w:rsidRDefault="00B27DEE" w:rsidP="00B27DEE">
            <w:pPr>
              <w:rPr>
                <w:rFonts w:ascii="GHEA Grapalat" w:eastAsia="GHEA Grapalat" w:hAnsi="GHEA Grapalat" w:cs="GHEA Grapalat"/>
              </w:rPr>
            </w:pPr>
          </w:p>
        </w:tc>
      </w:tr>
      <w:tr w:rsidR="00B27DEE" w:rsidRPr="00FD1EE4" w14:paraId="2AA746F2" w14:textId="77777777" w:rsidTr="00B52CF9">
        <w:tc>
          <w:tcPr>
            <w:tcW w:w="2837" w:type="dxa"/>
            <w:shd w:val="clear" w:color="auto" w:fill="D9E2F3"/>
            <w:vAlign w:val="center"/>
          </w:tcPr>
          <w:p w14:paraId="7721F807"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D3523B2" w14:textId="77777777" w:rsidR="00B27DEE" w:rsidRPr="00FD1EE4" w:rsidRDefault="00B27DEE" w:rsidP="00B27DEE">
            <w:pPr>
              <w:rPr>
                <w:rFonts w:ascii="GHEA Grapalat" w:eastAsia="GHEA Grapalat" w:hAnsi="GHEA Grapalat" w:cs="GHEA Grapalat"/>
              </w:rPr>
            </w:pPr>
          </w:p>
        </w:tc>
      </w:tr>
      <w:tr w:rsidR="00B27DEE" w:rsidRPr="00FD1EE4" w14:paraId="1EA71A90" w14:textId="77777777" w:rsidTr="00B52CF9">
        <w:tc>
          <w:tcPr>
            <w:tcW w:w="2837" w:type="dxa"/>
            <w:shd w:val="clear" w:color="auto" w:fill="D9E2F3"/>
            <w:vAlign w:val="center"/>
          </w:tcPr>
          <w:p w14:paraId="6E597F5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A761240" w14:textId="77777777" w:rsidR="00B27DEE" w:rsidRPr="00FD1EE4" w:rsidRDefault="00B27DEE" w:rsidP="00B27DEE">
            <w:pPr>
              <w:rPr>
                <w:rFonts w:ascii="GHEA Grapalat" w:eastAsia="GHEA Grapalat" w:hAnsi="GHEA Grapalat" w:cs="GHEA Grapalat"/>
              </w:rPr>
            </w:pPr>
          </w:p>
        </w:tc>
      </w:tr>
      <w:tr w:rsidR="00B27DEE" w:rsidRPr="00FD1EE4" w14:paraId="4F3B34A8" w14:textId="77777777" w:rsidTr="00B52CF9">
        <w:tc>
          <w:tcPr>
            <w:tcW w:w="2837" w:type="dxa"/>
            <w:shd w:val="clear" w:color="auto" w:fill="D9E2F3"/>
            <w:vAlign w:val="center"/>
          </w:tcPr>
          <w:p w14:paraId="0BB2BCCA"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30146E1"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51137D">
              <w:rPr>
                <w:rFonts w:ascii="GHEA Grapalat" w:eastAsia="GHEA Grapalat" w:hAnsi="GHEA Grapalat" w:cs="GHEA Grapalat"/>
              </w:rPr>
              <w:t>Прямое участие</w:t>
            </w:r>
          </w:p>
          <w:p w14:paraId="43091A1A"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К</w:t>
            </w:r>
            <w:r w:rsidR="00B27DEE" w:rsidRPr="00D812D8">
              <w:rPr>
                <w:rFonts w:ascii="GHEA Grapalat" w:eastAsia="GHEA Grapalat" w:hAnsi="GHEA Grapalat" w:cs="GHEA Grapalat"/>
              </w:rPr>
              <w:t>освенное участие</w:t>
            </w:r>
          </w:p>
        </w:tc>
      </w:tr>
    </w:tbl>
    <w:p w14:paraId="2D5FE960" w14:textId="77777777" w:rsidR="00B27DEE" w:rsidRPr="00FD1EE4" w:rsidRDefault="00B27DEE" w:rsidP="00B27DEE">
      <w:pPr>
        <w:rPr>
          <w:rFonts w:ascii="GHEA Grapalat" w:eastAsia="GHEA Grapalat" w:hAnsi="GHEA Grapalat" w:cs="GHEA Grapalat"/>
          <w:b/>
        </w:rPr>
      </w:pPr>
      <w:r w:rsidRPr="00FD1EE4">
        <w:rPr>
          <w:rFonts w:ascii="GHEA Grapalat" w:hAnsi="GHEA Grapalat"/>
        </w:rPr>
        <w:br w:type="page"/>
      </w:r>
    </w:p>
    <w:p w14:paraId="5388C145" w14:textId="77777777" w:rsidR="00B27DEE" w:rsidRPr="00FD1EE4" w:rsidRDefault="00B27DEE" w:rsidP="00B27DEE">
      <w:pPr>
        <w:numPr>
          <w:ilvl w:val="0"/>
          <w:numId w:val="27"/>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06B5327"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27DEE" w:rsidRPr="00FD1EE4" w14:paraId="6A38EF66" w14:textId="77777777" w:rsidTr="00B52CF9">
        <w:tc>
          <w:tcPr>
            <w:tcW w:w="2836" w:type="dxa"/>
            <w:shd w:val="clear" w:color="auto" w:fill="D9E2F3"/>
            <w:vAlign w:val="center"/>
          </w:tcPr>
          <w:p w14:paraId="7061C5E6"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1F1F460" w14:textId="77777777" w:rsidR="00B27DEE" w:rsidRPr="00FD1EE4" w:rsidRDefault="00B27DEE" w:rsidP="00B27DEE">
            <w:pPr>
              <w:rPr>
                <w:rFonts w:ascii="GHEA Grapalat" w:eastAsia="GHEA Grapalat" w:hAnsi="GHEA Grapalat" w:cs="GHEA Grapalat"/>
              </w:rPr>
            </w:pPr>
          </w:p>
        </w:tc>
      </w:tr>
      <w:tr w:rsidR="00B27DEE" w:rsidRPr="00FD1EE4" w14:paraId="186168CF" w14:textId="77777777" w:rsidTr="00B52CF9">
        <w:tc>
          <w:tcPr>
            <w:tcW w:w="2836" w:type="dxa"/>
            <w:shd w:val="clear" w:color="auto" w:fill="D9E2F3"/>
            <w:vAlign w:val="center"/>
          </w:tcPr>
          <w:p w14:paraId="254504E2"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3D909FF" w14:textId="77777777" w:rsidR="00B27DEE" w:rsidRPr="00FD1EE4" w:rsidRDefault="00B27DEE" w:rsidP="00B27DEE">
            <w:pPr>
              <w:rPr>
                <w:rFonts w:ascii="GHEA Grapalat" w:eastAsia="GHEA Grapalat" w:hAnsi="GHEA Grapalat" w:cs="GHEA Grapalat"/>
              </w:rPr>
            </w:pPr>
          </w:p>
        </w:tc>
      </w:tr>
      <w:tr w:rsidR="00B27DEE" w:rsidRPr="00FD1EE4" w14:paraId="59520B5F" w14:textId="77777777" w:rsidTr="00B52CF9">
        <w:tc>
          <w:tcPr>
            <w:tcW w:w="2836" w:type="dxa"/>
            <w:shd w:val="clear" w:color="auto" w:fill="D9E2F3"/>
            <w:vAlign w:val="center"/>
          </w:tcPr>
          <w:p w14:paraId="6BFE99A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1587375" w14:textId="77777777" w:rsidR="00B27DEE" w:rsidRPr="00FD1EE4" w:rsidRDefault="00B27DEE" w:rsidP="00B27DEE">
            <w:pPr>
              <w:rPr>
                <w:rFonts w:ascii="GHEA Grapalat" w:eastAsia="GHEA Grapalat" w:hAnsi="GHEA Grapalat" w:cs="GHEA Grapalat"/>
              </w:rPr>
            </w:pPr>
          </w:p>
        </w:tc>
      </w:tr>
      <w:tr w:rsidR="00B27DEE" w:rsidRPr="00FD1EE4" w14:paraId="515F7936" w14:textId="77777777" w:rsidTr="00B52CF9">
        <w:tc>
          <w:tcPr>
            <w:tcW w:w="2836" w:type="dxa"/>
            <w:shd w:val="clear" w:color="auto" w:fill="D9E2F3"/>
            <w:vAlign w:val="center"/>
          </w:tcPr>
          <w:p w14:paraId="3B8B1A5F"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27F86B3" w14:textId="77777777" w:rsidR="00B27DEE" w:rsidRPr="00FD1EE4" w:rsidRDefault="00B27DEE" w:rsidP="00B27DEE">
            <w:pPr>
              <w:rPr>
                <w:rFonts w:ascii="GHEA Grapalat" w:eastAsia="GHEA Grapalat" w:hAnsi="GHEA Grapalat" w:cs="GHEA Grapalat"/>
              </w:rPr>
            </w:pPr>
          </w:p>
        </w:tc>
      </w:tr>
      <w:tr w:rsidR="00B27DEE" w:rsidRPr="00FD1EE4" w14:paraId="70BC540E" w14:textId="77777777" w:rsidTr="00B52CF9">
        <w:tc>
          <w:tcPr>
            <w:tcW w:w="2836" w:type="dxa"/>
            <w:shd w:val="clear" w:color="auto" w:fill="D9E2F3"/>
            <w:vAlign w:val="center"/>
          </w:tcPr>
          <w:p w14:paraId="56B9F3F1"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6D050E6" w14:textId="77777777" w:rsidR="00B27DEE" w:rsidRPr="00FD1EE4" w:rsidRDefault="00B27DEE" w:rsidP="00B27DEE">
            <w:pPr>
              <w:rPr>
                <w:rFonts w:ascii="GHEA Grapalat" w:eastAsia="GHEA Grapalat" w:hAnsi="GHEA Grapalat" w:cs="GHEA Grapalat"/>
              </w:rPr>
            </w:pPr>
          </w:p>
        </w:tc>
      </w:tr>
      <w:tr w:rsidR="00B27DEE" w:rsidRPr="00FD1EE4" w14:paraId="6D21467A" w14:textId="77777777" w:rsidTr="00B52CF9">
        <w:tc>
          <w:tcPr>
            <w:tcW w:w="2836" w:type="dxa"/>
            <w:shd w:val="clear" w:color="auto" w:fill="D9E2F3"/>
            <w:vAlign w:val="center"/>
          </w:tcPr>
          <w:p w14:paraId="03F18863"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409F5A2" w14:textId="77777777" w:rsidR="00B27DEE" w:rsidRPr="00FD1EE4" w:rsidRDefault="00B27DEE" w:rsidP="00B27DEE">
            <w:pPr>
              <w:rPr>
                <w:rFonts w:ascii="GHEA Grapalat" w:eastAsia="GHEA Grapalat" w:hAnsi="GHEA Grapalat" w:cs="GHEA Grapalat"/>
              </w:rPr>
            </w:pPr>
          </w:p>
        </w:tc>
      </w:tr>
    </w:tbl>
    <w:p w14:paraId="3099B57A"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B27DEE" w:rsidRPr="00FD1EE4" w14:paraId="58528345" w14:textId="77777777" w:rsidTr="00B52CF9">
        <w:tc>
          <w:tcPr>
            <w:tcW w:w="2977" w:type="dxa"/>
            <w:shd w:val="clear" w:color="auto" w:fill="D9E2F3"/>
            <w:vAlign w:val="center"/>
          </w:tcPr>
          <w:p w14:paraId="13D3C63D"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E68DF7D" w14:textId="77777777" w:rsidR="00B27DEE" w:rsidRPr="00FD1EE4" w:rsidRDefault="00B27DEE" w:rsidP="00B27DEE">
            <w:pPr>
              <w:rPr>
                <w:rFonts w:ascii="GHEA Grapalat" w:eastAsia="GHEA Grapalat" w:hAnsi="GHEA Grapalat" w:cs="GHEA Grapalat"/>
              </w:rPr>
            </w:pPr>
          </w:p>
        </w:tc>
      </w:tr>
      <w:tr w:rsidR="00B27DEE" w:rsidRPr="00FD1EE4" w14:paraId="78047C26" w14:textId="77777777" w:rsidTr="00B52CF9">
        <w:tc>
          <w:tcPr>
            <w:tcW w:w="2977" w:type="dxa"/>
            <w:shd w:val="clear" w:color="auto" w:fill="D9E2F3"/>
            <w:vAlign w:val="center"/>
          </w:tcPr>
          <w:p w14:paraId="7082C521"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63D185BC" w14:textId="77777777" w:rsidR="00B27DEE" w:rsidRPr="00FD1EE4" w:rsidRDefault="00B27DEE" w:rsidP="00B27DEE">
            <w:pPr>
              <w:rPr>
                <w:rFonts w:ascii="GHEA Grapalat" w:eastAsia="GHEA Grapalat" w:hAnsi="GHEA Grapalat" w:cs="GHEA Grapalat"/>
              </w:rPr>
            </w:pPr>
          </w:p>
        </w:tc>
      </w:tr>
      <w:tr w:rsidR="00B27DEE" w:rsidRPr="00FD1EE4" w14:paraId="65720B73" w14:textId="77777777" w:rsidTr="00B52CF9">
        <w:tc>
          <w:tcPr>
            <w:tcW w:w="2977" w:type="dxa"/>
            <w:shd w:val="clear" w:color="auto" w:fill="D9E2F3"/>
            <w:vAlign w:val="center"/>
          </w:tcPr>
          <w:p w14:paraId="5F1BAB80" w14:textId="77777777" w:rsidR="00B27DEE" w:rsidRPr="00FD1EE4" w:rsidRDefault="00B27DEE" w:rsidP="00B27DEE">
            <w:pPr>
              <w:numPr>
                <w:ilvl w:val="2"/>
                <w:numId w:val="27"/>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438F2458" w14:textId="77777777" w:rsidR="00B27DEE" w:rsidRPr="00FD1EE4" w:rsidRDefault="00B27DEE" w:rsidP="00B27DEE">
            <w:pPr>
              <w:rPr>
                <w:rFonts w:ascii="GHEA Grapalat" w:eastAsia="GHEA Grapalat" w:hAnsi="GHEA Grapalat" w:cs="GHEA Grapalat"/>
              </w:rPr>
            </w:pPr>
          </w:p>
        </w:tc>
      </w:tr>
      <w:tr w:rsidR="00B27DEE" w:rsidRPr="00FD1EE4" w14:paraId="1645C6F8" w14:textId="77777777" w:rsidTr="00B52CF9">
        <w:tc>
          <w:tcPr>
            <w:tcW w:w="2977" w:type="dxa"/>
            <w:shd w:val="clear" w:color="auto" w:fill="D9E2F3"/>
            <w:vAlign w:val="center"/>
          </w:tcPr>
          <w:p w14:paraId="632E1F8E" w14:textId="77777777" w:rsidR="00B27DEE" w:rsidRPr="00FD1EE4" w:rsidRDefault="00B27DEE" w:rsidP="00B27DEE">
            <w:pPr>
              <w:numPr>
                <w:ilvl w:val="2"/>
                <w:numId w:val="27"/>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7B7D702F" w14:textId="77777777" w:rsidR="00B27DEE" w:rsidRPr="00FD1EE4" w:rsidRDefault="00B27DEE" w:rsidP="00B27DEE">
            <w:pPr>
              <w:rPr>
                <w:rFonts w:ascii="GHEA Grapalat" w:eastAsia="GHEA Grapalat" w:hAnsi="GHEA Grapalat" w:cs="GHEA Grapalat"/>
              </w:rPr>
            </w:pPr>
          </w:p>
        </w:tc>
      </w:tr>
      <w:tr w:rsidR="00B27DEE" w:rsidRPr="00FD1EE4" w14:paraId="6025A582" w14:textId="77777777" w:rsidTr="00B52CF9">
        <w:tc>
          <w:tcPr>
            <w:tcW w:w="2977" w:type="dxa"/>
            <w:shd w:val="clear" w:color="auto" w:fill="D9E2F3"/>
            <w:vAlign w:val="center"/>
          </w:tcPr>
          <w:p w14:paraId="0DEED05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1DBC6970" w14:textId="77777777" w:rsidR="00B27DEE" w:rsidRPr="00FD1EE4" w:rsidRDefault="00B27DEE" w:rsidP="00B27DEE">
            <w:pPr>
              <w:rPr>
                <w:rFonts w:ascii="GHEA Grapalat" w:eastAsia="GHEA Grapalat" w:hAnsi="GHEA Grapalat" w:cs="GHEA Grapalat"/>
              </w:rPr>
            </w:pPr>
          </w:p>
        </w:tc>
      </w:tr>
    </w:tbl>
    <w:p w14:paraId="1F4B526E"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27DEE" w:rsidRPr="00FD1EE4" w14:paraId="6D959363" w14:textId="77777777" w:rsidTr="00B52CF9">
        <w:tc>
          <w:tcPr>
            <w:tcW w:w="2943" w:type="dxa"/>
            <w:shd w:val="clear" w:color="auto" w:fill="D9E2F3"/>
            <w:vAlign w:val="center"/>
          </w:tcPr>
          <w:p w14:paraId="27A61683"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9BA5D2F" w14:textId="77777777" w:rsidR="00B27DEE" w:rsidRPr="00FD1EE4" w:rsidRDefault="00B27DEE" w:rsidP="00B27DEE">
            <w:pPr>
              <w:rPr>
                <w:rFonts w:ascii="GHEA Grapalat" w:eastAsia="GHEA Grapalat" w:hAnsi="GHEA Grapalat" w:cs="GHEA Grapalat"/>
              </w:rPr>
            </w:pPr>
          </w:p>
        </w:tc>
      </w:tr>
      <w:tr w:rsidR="00B27DEE" w:rsidRPr="00FD1EE4" w14:paraId="2A4F8965" w14:textId="77777777" w:rsidTr="00B52CF9">
        <w:tc>
          <w:tcPr>
            <w:tcW w:w="2943" w:type="dxa"/>
            <w:shd w:val="clear" w:color="auto" w:fill="D9E2F3"/>
            <w:vAlign w:val="center"/>
          </w:tcPr>
          <w:p w14:paraId="1E442977"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7F76E4E" w14:textId="77777777" w:rsidR="00B27DEE" w:rsidRPr="00FD1EE4" w:rsidRDefault="00B27DEE" w:rsidP="00B27DEE">
            <w:pPr>
              <w:rPr>
                <w:rFonts w:ascii="GHEA Grapalat" w:eastAsia="GHEA Grapalat" w:hAnsi="GHEA Grapalat" w:cs="GHEA Grapalat"/>
              </w:rPr>
            </w:pPr>
          </w:p>
        </w:tc>
      </w:tr>
      <w:tr w:rsidR="00B27DEE" w:rsidRPr="00FD1EE4" w14:paraId="1C9F6D6C" w14:textId="77777777" w:rsidTr="00B52CF9">
        <w:tc>
          <w:tcPr>
            <w:tcW w:w="2943" w:type="dxa"/>
            <w:shd w:val="clear" w:color="auto" w:fill="D9E2F3"/>
            <w:vAlign w:val="center"/>
          </w:tcPr>
          <w:p w14:paraId="4856A01D" w14:textId="77777777" w:rsidR="00B27DEE" w:rsidRPr="00FD1EE4" w:rsidRDefault="00B27DEE" w:rsidP="00B27DEE">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E4949C2" w14:textId="77777777" w:rsidR="00B27DEE" w:rsidRPr="00FD1EE4" w:rsidRDefault="00B27DEE" w:rsidP="00B27DEE">
            <w:pPr>
              <w:rPr>
                <w:rFonts w:ascii="GHEA Grapalat" w:eastAsia="GHEA Grapalat" w:hAnsi="GHEA Grapalat" w:cs="GHEA Grapalat"/>
              </w:rPr>
            </w:pPr>
          </w:p>
        </w:tc>
      </w:tr>
      <w:tr w:rsidR="00B27DEE" w:rsidRPr="00FD1EE4" w14:paraId="7C146FA3" w14:textId="77777777" w:rsidTr="00B52CF9">
        <w:tc>
          <w:tcPr>
            <w:tcW w:w="2943" w:type="dxa"/>
            <w:shd w:val="clear" w:color="auto" w:fill="D9E2F3"/>
            <w:vAlign w:val="center"/>
          </w:tcPr>
          <w:p w14:paraId="2B3588D3" w14:textId="77777777" w:rsidR="00B27DEE" w:rsidRPr="00FD1EE4" w:rsidRDefault="00B27DEE" w:rsidP="00B27DEE">
            <w:pPr>
              <w:numPr>
                <w:ilvl w:val="2"/>
                <w:numId w:val="27"/>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FCED028" w14:textId="77777777" w:rsidR="00B27DEE" w:rsidRPr="00FD1EE4" w:rsidRDefault="00B27DEE" w:rsidP="00B27DEE">
            <w:pPr>
              <w:rPr>
                <w:rFonts w:ascii="GHEA Grapalat" w:eastAsia="GHEA Grapalat" w:hAnsi="GHEA Grapalat" w:cs="GHEA Grapalat"/>
              </w:rPr>
            </w:pPr>
          </w:p>
        </w:tc>
      </w:tr>
    </w:tbl>
    <w:p w14:paraId="370BA9A4"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27DEE" w:rsidRPr="00FD1EE4" w14:paraId="3793C1F1" w14:textId="77777777" w:rsidTr="00B52CF9">
        <w:tc>
          <w:tcPr>
            <w:tcW w:w="2837" w:type="dxa"/>
            <w:shd w:val="clear" w:color="auto" w:fill="D9E2F3"/>
            <w:vAlign w:val="center"/>
          </w:tcPr>
          <w:p w14:paraId="5577C1EF"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E57C0FE" w14:textId="77777777" w:rsidR="00B27DEE" w:rsidRPr="00FD1EE4" w:rsidRDefault="00B27DEE" w:rsidP="00B27DEE">
            <w:pPr>
              <w:rPr>
                <w:rFonts w:ascii="GHEA Grapalat" w:eastAsia="GHEA Grapalat" w:hAnsi="GHEA Grapalat" w:cs="GHEA Grapalat"/>
              </w:rPr>
            </w:pPr>
          </w:p>
        </w:tc>
      </w:tr>
      <w:tr w:rsidR="00B27DEE" w:rsidRPr="00FD1EE4" w14:paraId="61EF4089" w14:textId="77777777" w:rsidTr="00B52CF9">
        <w:tc>
          <w:tcPr>
            <w:tcW w:w="2837" w:type="dxa"/>
            <w:shd w:val="clear" w:color="auto" w:fill="D9E2F3"/>
            <w:vAlign w:val="center"/>
          </w:tcPr>
          <w:p w14:paraId="3A840328"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579EFBE" w14:textId="77777777" w:rsidR="00B27DEE" w:rsidRPr="00FD1EE4" w:rsidRDefault="00B27DEE" w:rsidP="00B27DEE">
            <w:pPr>
              <w:rPr>
                <w:rFonts w:ascii="GHEA Grapalat" w:eastAsia="GHEA Grapalat" w:hAnsi="GHEA Grapalat" w:cs="GHEA Grapalat"/>
              </w:rPr>
            </w:pPr>
          </w:p>
        </w:tc>
      </w:tr>
      <w:tr w:rsidR="00B27DEE" w:rsidRPr="00FD1EE4" w14:paraId="2AFA92FE" w14:textId="77777777" w:rsidTr="00B52CF9">
        <w:tc>
          <w:tcPr>
            <w:tcW w:w="2837" w:type="dxa"/>
            <w:shd w:val="clear" w:color="auto" w:fill="D9E2F3"/>
            <w:vAlign w:val="center"/>
          </w:tcPr>
          <w:p w14:paraId="328BB2F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45E9157" w14:textId="77777777" w:rsidR="00B27DEE" w:rsidRPr="00FD1EE4" w:rsidRDefault="00B27DEE" w:rsidP="00B27DEE">
            <w:pPr>
              <w:rPr>
                <w:rFonts w:ascii="GHEA Grapalat" w:eastAsia="GHEA Grapalat" w:hAnsi="GHEA Grapalat" w:cs="GHEA Grapalat"/>
              </w:rPr>
            </w:pPr>
          </w:p>
        </w:tc>
      </w:tr>
      <w:tr w:rsidR="00B27DEE" w:rsidRPr="00FD1EE4" w14:paraId="4403C4B9" w14:textId="77777777" w:rsidTr="00B52CF9">
        <w:tc>
          <w:tcPr>
            <w:tcW w:w="2837" w:type="dxa"/>
            <w:shd w:val="clear" w:color="auto" w:fill="D9E2F3"/>
            <w:vAlign w:val="center"/>
          </w:tcPr>
          <w:p w14:paraId="69E5F2B0"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59C30AA" w14:textId="77777777" w:rsidR="00B27DEE" w:rsidRPr="00FD1EE4" w:rsidRDefault="00B27DEE" w:rsidP="00B27DEE">
            <w:pPr>
              <w:rPr>
                <w:rFonts w:ascii="GHEA Grapalat" w:eastAsia="GHEA Grapalat" w:hAnsi="GHEA Grapalat" w:cs="GHEA Grapalat"/>
              </w:rPr>
            </w:pPr>
          </w:p>
        </w:tc>
      </w:tr>
    </w:tbl>
    <w:p w14:paraId="5F9EB450" w14:textId="77777777" w:rsidR="00B27DEE" w:rsidRPr="008C665F"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27DEE" w:rsidRPr="00FD1EE4" w14:paraId="2FA348A2" w14:textId="77777777" w:rsidTr="00B52CF9">
        <w:trPr>
          <w:trHeight w:val="924"/>
        </w:trPr>
        <w:tc>
          <w:tcPr>
            <w:tcW w:w="9016" w:type="dxa"/>
            <w:gridSpan w:val="2"/>
            <w:vAlign w:val="center"/>
          </w:tcPr>
          <w:p w14:paraId="6678495C" w14:textId="77777777" w:rsidR="00B27DEE" w:rsidRPr="00FD1EE4" w:rsidRDefault="00000000" w:rsidP="00B27DE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B34CB6">
              <w:rPr>
                <w:rFonts w:ascii="GHEA Grapalat" w:eastAsia="GHEA Grapalat" w:hAnsi="GHEA Grapalat" w:cs="GHEA Grapalat"/>
                <w:lang w:val="hy-AM"/>
              </w:rPr>
              <w:t>а</w:t>
            </w:r>
            <w:r w:rsidR="00B27DEE">
              <w:rPr>
                <w:rFonts w:ascii="GHEA Grapalat" w:eastAsia="GHEA Grapalat" w:hAnsi="GHEA Grapalat" w:cs="GHEA Grapalat"/>
              </w:rPr>
              <w:t>.</w:t>
            </w:r>
            <w:r w:rsidR="00B27DEE" w:rsidRPr="00FD1EE4">
              <w:rPr>
                <w:rFonts w:ascii="GHEA Grapalat" w:eastAsia="GHEA Grapalat" w:hAnsi="GHEA Grapalat" w:cs="GHEA Grapalat"/>
              </w:rPr>
              <w:t xml:space="preserve"> </w:t>
            </w:r>
            <w:r w:rsidR="00B27DEE" w:rsidRPr="00C76DD8">
              <w:rPr>
                <w:rFonts w:ascii="GHEA Grapalat" w:eastAsia="GHEA Grapalat" w:hAnsi="GHEA Grapalat" w:cs="GHEA Grapalat"/>
              </w:rPr>
              <w:t xml:space="preserve">прямо или косвенно владеет 20 и более процентами </w:t>
            </w:r>
            <w:r w:rsidR="00B27DEE" w:rsidRPr="004B3E79">
              <w:rPr>
                <w:rFonts w:ascii="GHEA Grapalat" w:eastAsia="GHEA Grapalat" w:hAnsi="GHEA Grapalat" w:cs="GHEA Grapalat"/>
              </w:rPr>
              <w:t>дающих право голоса долей</w:t>
            </w:r>
            <w:r w:rsidR="00B27DE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27DEE" w:rsidRPr="00FD1EE4" w14:paraId="1FD1B482" w14:textId="77777777" w:rsidTr="00B52CF9">
        <w:trPr>
          <w:trHeight w:val="684"/>
        </w:trPr>
        <w:tc>
          <w:tcPr>
            <w:tcW w:w="4508" w:type="dxa"/>
            <w:shd w:val="clear" w:color="auto" w:fill="D9E2F3"/>
            <w:vAlign w:val="center"/>
          </w:tcPr>
          <w:p w14:paraId="26262C25"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178513F" w14:textId="77777777" w:rsidR="00B27DEE" w:rsidRPr="00FD1EE4" w:rsidRDefault="00B27DEE" w:rsidP="00B27DEE">
            <w:pPr>
              <w:rPr>
                <w:rFonts w:ascii="GHEA Grapalat" w:eastAsia="GHEA Grapalat" w:hAnsi="GHEA Grapalat" w:cs="GHEA Grapalat"/>
              </w:rPr>
            </w:pPr>
          </w:p>
        </w:tc>
      </w:tr>
      <w:tr w:rsidR="00B27DEE" w:rsidRPr="00FD1EE4" w14:paraId="22B2F6AF" w14:textId="77777777" w:rsidTr="00B52CF9">
        <w:trPr>
          <w:trHeight w:val="1282"/>
        </w:trPr>
        <w:tc>
          <w:tcPr>
            <w:tcW w:w="4508" w:type="dxa"/>
            <w:shd w:val="clear" w:color="auto" w:fill="D9E2F3"/>
            <w:vAlign w:val="center"/>
          </w:tcPr>
          <w:p w14:paraId="4B0691C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614569D" w14:textId="77777777" w:rsidR="00B27DEE" w:rsidRPr="006B364D" w:rsidRDefault="00000000" w:rsidP="00B27DE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Прямое участие</w:t>
            </w:r>
          </w:p>
          <w:p w14:paraId="654BA983" w14:textId="77777777" w:rsidR="00B27DEE" w:rsidRPr="00F10CBA" w:rsidRDefault="00000000" w:rsidP="00B27DE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Косвенное участие</w:t>
            </w:r>
          </w:p>
        </w:tc>
      </w:tr>
      <w:tr w:rsidR="00B27DEE" w:rsidRPr="00FD1EE4" w14:paraId="2BBAD2C5" w14:textId="77777777" w:rsidTr="00B52CF9">
        <w:tc>
          <w:tcPr>
            <w:tcW w:w="9016" w:type="dxa"/>
            <w:gridSpan w:val="2"/>
            <w:vAlign w:val="center"/>
          </w:tcPr>
          <w:p w14:paraId="46AE6739"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6F16E4">
              <w:rPr>
                <w:rFonts w:ascii="GHEA Grapalat" w:eastAsia="GHEA Grapalat" w:hAnsi="GHEA Grapalat" w:cs="GHEA Grapalat"/>
                <w:lang w:val="hy-AM"/>
              </w:rPr>
              <w:t>б</w:t>
            </w:r>
            <w:r w:rsidR="00B27DEE" w:rsidRPr="006F16E4">
              <w:rPr>
                <w:rFonts w:eastAsia="Cambria Math"/>
              </w:rPr>
              <w:t>․</w:t>
            </w:r>
            <w:r w:rsidR="00B27DE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27DEE" w:rsidRPr="00FD1EE4" w14:paraId="3203A718" w14:textId="77777777" w:rsidTr="00B52CF9">
        <w:tc>
          <w:tcPr>
            <w:tcW w:w="9016" w:type="dxa"/>
            <w:gridSpan w:val="2"/>
            <w:vAlign w:val="center"/>
          </w:tcPr>
          <w:p w14:paraId="393499F9" w14:textId="77777777" w:rsidR="00B27DEE" w:rsidRPr="00FD1EE4" w:rsidRDefault="00000000" w:rsidP="00B27DE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801B2D">
              <w:rPr>
                <w:rFonts w:ascii="GHEA Grapalat" w:eastAsia="GHEA Grapalat" w:hAnsi="GHEA Grapalat" w:cs="GHEA Grapalat"/>
                <w:lang w:val="hy-AM"/>
              </w:rPr>
              <w:t>в</w:t>
            </w:r>
            <w:r w:rsidR="00B27DEE">
              <w:rPr>
                <w:rFonts w:ascii="GHEA Grapalat" w:eastAsia="GHEA Grapalat" w:hAnsi="GHEA Grapalat" w:cs="GHEA Grapalat"/>
              </w:rPr>
              <w:t>.</w:t>
            </w:r>
            <w:r w:rsidR="00B27DE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27DEE" w:rsidRPr="00BA30D4">
              <w:rPr>
                <w:rFonts w:ascii="GHEA Grapalat" w:eastAsia="GHEA Grapalat" w:hAnsi="GHEA Grapalat" w:cs="GHEA Grapalat"/>
                <w:lang w:val="hy-AM"/>
              </w:rPr>
              <w:t>б</w:t>
            </w:r>
            <w:r w:rsidR="00B27DEE" w:rsidRPr="00BA30D4">
              <w:rPr>
                <w:rFonts w:ascii="GHEA Grapalat" w:eastAsia="GHEA Grapalat" w:hAnsi="GHEA Grapalat" w:cs="GHEA Grapalat"/>
              </w:rPr>
              <w:t>"</w:t>
            </w:r>
          </w:p>
        </w:tc>
      </w:tr>
    </w:tbl>
    <w:p w14:paraId="512E220E" w14:textId="77777777" w:rsidR="00B27DEE" w:rsidRPr="00A5193B"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27DEE" w:rsidRPr="00FD1EE4" w14:paraId="500E2697" w14:textId="77777777" w:rsidTr="00B52CF9">
        <w:trPr>
          <w:trHeight w:val="924"/>
        </w:trPr>
        <w:tc>
          <w:tcPr>
            <w:tcW w:w="9016" w:type="dxa"/>
            <w:gridSpan w:val="2"/>
            <w:vAlign w:val="center"/>
          </w:tcPr>
          <w:p w14:paraId="71DD40DC" w14:textId="77777777" w:rsidR="00B27DEE" w:rsidRPr="00FD1EE4" w:rsidRDefault="00000000" w:rsidP="00B27DE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9C7B43">
              <w:rPr>
                <w:rFonts w:ascii="GHEA Grapalat" w:eastAsia="GHEA Grapalat" w:hAnsi="GHEA Grapalat" w:cs="GHEA Grapalat"/>
                <w:lang w:val="hy-AM"/>
              </w:rPr>
              <w:t>а</w:t>
            </w:r>
            <w:r w:rsidR="00B27DEE" w:rsidRPr="00FD1EE4">
              <w:rPr>
                <w:rFonts w:eastAsia="Cambria Math"/>
              </w:rPr>
              <w:t>․</w:t>
            </w:r>
            <w:r w:rsidR="00B27DEE" w:rsidRPr="00FD1EE4">
              <w:rPr>
                <w:rFonts w:ascii="GHEA Grapalat" w:eastAsia="Cambria Math" w:hAnsi="GHEA Grapalat" w:cs="Cambria Math"/>
              </w:rPr>
              <w:t xml:space="preserve"> </w:t>
            </w:r>
            <w:r w:rsidR="00B27DEE" w:rsidRPr="00BC0F3A">
              <w:rPr>
                <w:rFonts w:ascii="GHEA Grapalat" w:eastAsia="GHEA Grapalat" w:hAnsi="GHEA Grapalat" w:cs="GHEA Grapalat"/>
              </w:rPr>
              <w:t xml:space="preserve">прямо или косвенно владеет 10 и более процентами </w:t>
            </w:r>
            <w:r w:rsidR="00B27DEE" w:rsidRPr="004B3E79">
              <w:rPr>
                <w:rFonts w:ascii="GHEA Grapalat" w:eastAsia="GHEA Grapalat" w:hAnsi="GHEA Grapalat" w:cs="GHEA Grapalat"/>
              </w:rPr>
              <w:t>дающих право голоса долей</w:t>
            </w:r>
            <w:r w:rsidR="00B27DEE" w:rsidRPr="00C76DD8">
              <w:rPr>
                <w:rFonts w:ascii="GHEA Grapalat" w:eastAsia="GHEA Grapalat" w:hAnsi="GHEA Grapalat" w:cs="GHEA Grapalat"/>
              </w:rPr>
              <w:t xml:space="preserve"> (акций, паев) </w:t>
            </w:r>
            <w:r w:rsidR="00B27DE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B27DEE" w:rsidRPr="00FD1EE4" w14:paraId="2F326EAB" w14:textId="77777777" w:rsidTr="00B52CF9">
        <w:trPr>
          <w:trHeight w:val="684"/>
        </w:trPr>
        <w:tc>
          <w:tcPr>
            <w:tcW w:w="4508" w:type="dxa"/>
            <w:shd w:val="clear" w:color="auto" w:fill="D9E2F3"/>
            <w:vAlign w:val="center"/>
          </w:tcPr>
          <w:p w14:paraId="49EB53A2"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3F45374" w14:textId="77777777" w:rsidR="00B27DEE" w:rsidRPr="00FD1EE4" w:rsidRDefault="00B27DEE" w:rsidP="00B27DEE">
            <w:pPr>
              <w:rPr>
                <w:rFonts w:ascii="GHEA Grapalat" w:eastAsia="GHEA Grapalat" w:hAnsi="GHEA Grapalat" w:cs="GHEA Grapalat"/>
              </w:rPr>
            </w:pPr>
          </w:p>
        </w:tc>
      </w:tr>
      <w:tr w:rsidR="00B27DEE" w:rsidRPr="00FD1EE4" w14:paraId="5D2D582D" w14:textId="77777777" w:rsidTr="00B52CF9">
        <w:trPr>
          <w:trHeight w:val="1282"/>
        </w:trPr>
        <w:tc>
          <w:tcPr>
            <w:tcW w:w="4508" w:type="dxa"/>
            <w:shd w:val="clear" w:color="auto" w:fill="D9E2F3"/>
            <w:vAlign w:val="center"/>
          </w:tcPr>
          <w:p w14:paraId="3CCC74A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AA519E5" w14:textId="77777777" w:rsidR="00B27DEE" w:rsidRPr="00C843BA" w:rsidRDefault="00000000" w:rsidP="00B27DE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Прямое участие</w:t>
            </w:r>
          </w:p>
          <w:p w14:paraId="7ADF2221" w14:textId="77777777" w:rsidR="00B27DEE" w:rsidRPr="00C843BA" w:rsidRDefault="00000000" w:rsidP="00B27DE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Косвенное участие</w:t>
            </w:r>
          </w:p>
        </w:tc>
      </w:tr>
      <w:tr w:rsidR="00B27DEE" w:rsidRPr="00FD1EE4" w14:paraId="29399ABA" w14:textId="77777777" w:rsidTr="00B52CF9">
        <w:tc>
          <w:tcPr>
            <w:tcW w:w="9016" w:type="dxa"/>
            <w:gridSpan w:val="2"/>
            <w:vAlign w:val="center"/>
          </w:tcPr>
          <w:p w14:paraId="2F9CB0DB"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D654B4">
              <w:rPr>
                <w:rFonts w:ascii="GHEA Grapalat" w:eastAsia="GHEA Grapalat" w:hAnsi="GHEA Grapalat" w:cs="GHEA Grapalat"/>
                <w:lang w:val="hy-AM"/>
              </w:rPr>
              <w:t>б</w:t>
            </w:r>
            <w:r w:rsidR="00B27DEE" w:rsidRPr="00D654B4">
              <w:rPr>
                <w:rFonts w:eastAsia="Cambria Math"/>
              </w:rPr>
              <w:t>․</w:t>
            </w:r>
            <w:r w:rsidR="00B27DEE" w:rsidRPr="00D654B4">
              <w:rPr>
                <w:rFonts w:ascii="GHEA Grapalat" w:eastAsia="Cambria Math" w:hAnsi="GHEA Grapalat" w:cs="Cambria Math"/>
              </w:rPr>
              <w:t xml:space="preserve"> </w:t>
            </w:r>
            <w:r w:rsidR="00B27DEE" w:rsidRPr="00D654B4">
              <w:rPr>
                <w:rFonts w:ascii="GHEA Grapalat" w:eastAsia="GHEA Grapalat" w:hAnsi="GHEA Grapalat" w:cs="GHEA Grapalat"/>
              </w:rPr>
              <w:t xml:space="preserve">имеет право назначать или </w:t>
            </w:r>
            <w:r w:rsidR="00B27DEE" w:rsidRPr="00D654B4">
              <w:rPr>
                <w:rFonts w:ascii="GHEA Grapalat" w:eastAsia="GHEA Grapalat" w:hAnsi="GHEA Grapalat" w:cs="GHEA Grapalat"/>
                <w:lang w:eastAsia="hy-AM"/>
              </w:rPr>
              <w:t>освобождать</w:t>
            </w:r>
            <w:r w:rsidR="00B27DEE" w:rsidRPr="00D654B4">
              <w:rPr>
                <w:rFonts w:ascii="GHEA Grapalat" w:eastAsia="GHEA Grapalat" w:hAnsi="GHEA Grapalat" w:cs="GHEA Grapalat"/>
              </w:rPr>
              <w:t xml:space="preserve"> большинство членов органов управления юридического лица</w:t>
            </w:r>
          </w:p>
        </w:tc>
      </w:tr>
      <w:tr w:rsidR="00B27DEE" w:rsidRPr="00FD1EE4" w14:paraId="4A6A24F2" w14:textId="77777777" w:rsidTr="00B52CF9">
        <w:tc>
          <w:tcPr>
            <w:tcW w:w="9016" w:type="dxa"/>
            <w:gridSpan w:val="2"/>
            <w:vAlign w:val="center"/>
          </w:tcPr>
          <w:p w14:paraId="21F18AE5"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1104ED">
              <w:rPr>
                <w:rFonts w:ascii="GHEA Grapalat" w:eastAsia="GHEA Grapalat" w:hAnsi="GHEA Grapalat" w:cs="GHEA Grapalat"/>
                <w:lang w:val="hy-AM"/>
              </w:rPr>
              <w:t>в</w:t>
            </w:r>
            <w:r w:rsidR="00B27DEE" w:rsidRPr="00FD1EE4">
              <w:rPr>
                <w:rFonts w:eastAsia="Cambria Math"/>
              </w:rPr>
              <w:t>․</w:t>
            </w:r>
            <w:r w:rsidR="00B27DEE" w:rsidRPr="00FD1EE4">
              <w:rPr>
                <w:rFonts w:ascii="GHEA Grapalat" w:eastAsia="Cambria Math" w:hAnsi="GHEA Grapalat" w:cs="Cambria Math"/>
              </w:rPr>
              <w:t xml:space="preserve"> </w:t>
            </w:r>
            <w:r w:rsidR="00B27DE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27DEE" w:rsidRPr="00FD1EE4" w14:paraId="69FAA4A6" w14:textId="77777777" w:rsidTr="00B52CF9">
        <w:tc>
          <w:tcPr>
            <w:tcW w:w="9016" w:type="dxa"/>
            <w:gridSpan w:val="2"/>
            <w:vAlign w:val="center"/>
          </w:tcPr>
          <w:p w14:paraId="651822C4"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9839CB">
              <w:rPr>
                <w:rFonts w:ascii="GHEA Grapalat" w:eastAsia="GHEA Grapalat" w:hAnsi="GHEA Grapalat" w:cs="GHEA Grapalat"/>
                <w:lang w:val="hy-AM"/>
              </w:rPr>
              <w:t>г</w:t>
            </w:r>
            <w:r w:rsidR="00B27DEE" w:rsidRPr="00FD1EE4">
              <w:rPr>
                <w:rFonts w:eastAsia="Cambria Math"/>
              </w:rPr>
              <w:t>․</w:t>
            </w:r>
            <w:r w:rsidR="00B27DEE" w:rsidRPr="00FD1EE4">
              <w:rPr>
                <w:rFonts w:ascii="GHEA Grapalat" w:eastAsia="Cambria Math" w:hAnsi="GHEA Grapalat" w:cs="Cambria Math"/>
              </w:rPr>
              <w:t xml:space="preserve"> </w:t>
            </w:r>
            <w:r w:rsidR="00B27DEE" w:rsidRPr="00F84F06">
              <w:rPr>
                <w:rFonts w:ascii="GHEA Grapalat" w:eastAsia="GHEA Grapalat" w:hAnsi="GHEA Grapalat" w:cs="GHEA Grapalat"/>
              </w:rPr>
              <w:t xml:space="preserve">осуществляет реальный (фактический) контроль за юридическим лицом </w:t>
            </w:r>
            <w:r w:rsidR="00B27DEE">
              <w:rPr>
                <w:rFonts w:ascii="GHEA Grapalat" w:eastAsia="GHEA Grapalat" w:hAnsi="GHEA Grapalat" w:cs="GHEA Grapalat"/>
              </w:rPr>
              <w:t>иными</w:t>
            </w:r>
            <w:r w:rsidR="00B27DEE" w:rsidRPr="00F84F06">
              <w:rPr>
                <w:rFonts w:ascii="GHEA Grapalat" w:eastAsia="GHEA Grapalat" w:hAnsi="GHEA Grapalat" w:cs="GHEA Grapalat"/>
              </w:rPr>
              <w:t xml:space="preserve"> средствами</w:t>
            </w:r>
          </w:p>
        </w:tc>
      </w:tr>
      <w:tr w:rsidR="00B27DEE" w:rsidRPr="00FD1EE4" w14:paraId="30F953D1" w14:textId="77777777" w:rsidTr="00B52CF9">
        <w:tc>
          <w:tcPr>
            <w:tcW w:w="9016" w:type="dxa"/>
            <w:gridSpan w:val="2"/>
            <w:vAlign w:val="center"/>
          </w:tcPr>
          <w:p w14:paraId="4F8B6047"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331D0E">
              <w:rPr>
                <w:rFonts w:ascii="GHEA Grapalat" w:eastAsia="GHEA Grapalat" w:hAnsi="GHEA Grapalat" w:cs="GHEA Grapalat"/>
                <w:lang w:val="hy-AM"/>
              </w:rPr>
              <w:t>д</w:t>
            </w:r>
            <w:r w:rsidR="00B27DEE" w:rsidRPr="00FD1EE4">
              <w:rPr>
                <w:rFonts w:eastAsia="Cambria Math"/>
              </w:rPr>
              <w:t>․</w:t>
            </w:r>
            <w:r w:rsidR="00B27DEE" w:rsidRPr="00FD1EE4">
              <w:rPr>
                <w:rFonts w:ascii="GHEA Grapalat" w:eastAsia="Cambria Math" w:hAnsi="GHEA Grapalat" w:cs="Cambria Math"/>
              </w:rPr>
              <w:t xml:space="preserve"> </w:t>
            </w:r>
            <w:r w:rsidR="00B27DE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B27DEE" w:rsidRPr="00F36505">
              <w:rPr>
                <w:rFonts w:ascii="GHEA Grapalat" w:eastAsia="GHEA Grapalat" w:hAnsi="GHEA Grapalat" w:cs="GHEA Grapalat"/>
              </w:rPr>
              <w:t xml:space="preserve"> "а" - "г"</w:t>
            </w:r>
          </w:p>
        </w:tc>
      </w:tr>
    </w:tbl>
    <w:p w14:paraId="68115277" w14:textId="77777777" w:rsidR="00B27DEE" w:rsidRPr="00FD1EE4" w:rsidRDefault="00B27DEE" w:rsidP="00B27DEE">
      <w:pPr>
        <w:numPr>
          <w:ilvl w:val="1"/>
          <w:numId w:val="27"/>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7DEE" w:rsidRPr="00FD1EE4" w14:paraId="4187B8B1" w14:textId="77777777" w:rsidTr="00B52CF9">
        <w:tc>
          <w:tcPr>
            <w:tcW w:w="2837" w:type="dxa"/>
            <w:shd w:val="clear" w:color="auto" w:fill="D9E2F3"/>
            <w:vAlign w:val="center"/>
          </w:tcPr>
          <w:p w14:paraId="7B957B64" w14:textId="77777777" w:rsidR="00B27DEE" w:rsidRPr="00FD1EE4" w:rsidRDefault="00B27DEE" w:rsidP="00B27DEE">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0AB9534" w14:textId="77777777" w:rsidR="00B27DEE" w:rsidRPr="00FD1EE4" w:rsidRDefault="00B27DEE" w:rsidP="00B27DEE">
            <w:pPr>
              <w:rPr>
                <w:rFonts w:ascii="GHEA Grapalat" w:eastAsia="GHEA Grapalat" w:hAnsi="GHEA Grapalat" w:cs="GHEA Grapalat"/>
              </w:rPr>
            </w:pPr>
          </w:p>
        </w:tc>
      </w:tr>
      <w:tr w:rsidR="00B27DEE" w:rsidRPr="00FD1EE4" w14:paraId="5C489729" w14:textId="77777777" w:rsidTr="00B52CF9">
        <w:tc>
          <w:tcPr>
            <w:tcW w:w="2837" w:type="dxa"/>
            <w:shd w:val="clear" w:color="auto" w:fill="D9E2F3"/>
            <w:vAlign w:val="center"/>
          </w:tcPr>
          <w:p w14:paraId="0EC53F1D" w14:textId="77777777" w:rsidR="00B27DEE" w:rsidRPr="00FD1EE4" w:rsidRDefault="00B27DEE" w:rsidP="00B27DEE">
            <w:pPr>
              <w:numPr>
                <w:ilvl w:val="2"/>
                <w:numId w:val="27"/>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012E2B9" w14:textId="77777777" w:rsidR="00B27DEE" w:rsidRPr="00B23852" w:rsidRDefault="00000000" w:rsidP="00B27DE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Отдельно</w:t>
            </w:r>
          </w:p>
          <w:p w14:paraId="2F90ACF9" w14:textId="77777777" w:rsidR="00B27DEE" w:rsidRPr="00FD1EE4" w:rsidRDefault="00000000" w:rsidP="00B27DE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sidRPr="005558FC">
              <w:rPr>
                <w:rFonts w:ascii="GHEA Grapalat" w:eastAsia="GHEA Grapalat" w:hAnsi="GHEA Grapalat" w:cs="GHEA Grapalat"/>
              </w:rPr>
              <w:t>Совместно с аффилированными лицами</w:t>
            </w:r>
          </w:p>
        </w:tc>
      </w:tr>
      <w:tr w:rsidR="00B27DEE" w:rsidRPr="00FD1EE4" w14:paraId="0722B65C" w14:textId="77777777" w:rsidTr="00B52CF9">
        <w:tc>
          <w:tcPr>
            <w:tcW w:w="2837" w:type="dxa"/>
            <w:shd w:val="clear" w:color="auto" w:fill="D9E2F3"/>
            <w:vAlign w:val="center"/>
          </w:tcPr>
          <w:p w14:paraId="67DBDD67" w14:textId="77777777" w:rsidR="00B27DEE" w:rsidRPr="00FD1EE4" w:rsidRDefault="00B27DEE" w:rsidP="00B27DEE">
            <w:pPr>
              <w:numPr>
                <w:ilvl w:val="2"/>
                <w:numId w:val="27"/>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r w:rsidRPr="005D151C">
              <w:rPr>
                <w:rFonts w:ascii="GHEA Grapalat" w:eastAsia="GHEA Grapalat" w:hAnsi="GHEA Grapalat" w:cs="GHEA Grapalat"/>
                <w:color w:val="000000"/>
              </w:rPr>
              <w:lastRenderedPageBreak/>
              <w:t>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8C9ACA1" w14:textId="77777777" w:rsidR="00B27DEE" w:rsidRPr="005600B4" w:rsidRDefault="00000000" w:rsidP="00B27DE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Да</w:t>
            </w:r>
          </w:p>
          <w:p w14:paraId="6BF09220" w14:textId="77777777" w:rsidR="00B27DEE" w:rsidRPr="005600B4" w:rsidRDefault="00000000" w:rsidP="00B27DE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B27DEE" w:rsidRPr="00FD1EE4">
                  <w:rPr>
                    <w:rFonts w:ascii="Segoe UI Symbol" w:eastAsia="MS Gothic" w:hAnsi="Segoe UI Symbol" w:cs="Segoe UI Symbol"/>
                  </w:rPr>
                  <w:t>☐</w:t>
                </w:r>
              </w:sdtContent>
            </w:sdt>
            <w:r w:rsidR="00B27DEE" w:rsidRPr="00FD1EE4">
              <w:rPr>
                <w:rFonts w:ascii="GHEA Grapalat" w:eastAsia="GHEA Grapalat" w:hAnsi="GHEA Grapalat" w:cs="GHEA Grapalat"/>
              </w:rPr>
              <w:tab/>
            </w:r>
            <w:r w:rsidR="00B27DEE">
              <w:rPr>
                <w:rFonts w:ascii="GHEA Grapalat" w:eastAsia="GHEA Grapalat" w:hAnsi="GHEA Grapalat" w:cs="GHEA Grapalat"/>
              </w:rPr>
              <w:t>Нет</w:t>
            </w:r>
          </w:p>
        </w:tc>
      </w:tr>
    </w:tbl>
    <w:p w14:paraId="59BAAE14"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7DEE" w:rsidRPr="00FD1EE4" w14:paraId="1FB82601" w14:textId="77777777" w:rsidTr="00B52CF9">
        <w:tc>
          <w:tcPr>
            <w:tcW w:w="2837" w:type="dxa"/>
            <w:shd w:val="clear" w:color="auto" w:fill="D9E2F3"/>
            <w:vAlign w:val="center"/>
          </w:tcPr>
          <w:p w14:paraId="69B51A1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3B7DD78" w14:textId="77777777" w:rsidR="00B27DEE" w:rsidRPr="00FD1EE4" w:rsidRDefault="00B27DEE" w:rsidP="00B27DEE">
            <w:pPr>
              <w:rPr>
                <w:rFonts w:ascii="GHEA Grapalat" w:eastAsia="GHEA Grapalat" w:hAnsi="GHEA Grapalat" w:cs="GHEA Grapalat"/>
              </w:rPr>
            </w:pPr>
          </w:p>
        </w:tc>
      </w:tr>
      <w:tr w:rsidR="00B27DEE" w:rsidRPr="00FD1EE4" w14:paraId="63253065" w14:textId="77777777" w:rsidTr="00B52CF9">
        <w:tc>
          <w:tcPr>
            <w:tcW w:w="2837" w:type="dxa"/>
            <w:shd w:val="clear" w:color="auto" w:fill="D9E2F3"/>
            <w:vAlign w:val="center"/>
          </w:tcPr>
          <w:p w14:paraId="7696ACEE"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D752BFD" w14:textId="77777777" w:rsidR="00B27DEE" w:rsidRPr="00FD1EE4" w:rsidRDefault="00B27DEE" w:rsidP="00B27DEE">
            <w:pPr>
              <w:rPr>
                <w:rFonts w:ascii="GHEA Grapalat" w:eastAsia="GHEA Grapalat" w:hAnsi="GHEA Grapalat" w:cs="GHEA Grapalat"/>
              </w:rPr>
            </w:pPr>
          </w:p>
        </w:tc>
      </w:tr>
    </w:tbl>
    <w:p w14:paraId="24BE8855" w14:textId="77777777" w:rsidR="00B27DEE" w:rsidRPr="00FD1EE4" w:rsidRDefault="00B27DEE" w:rsidP="00B27DE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C80DF19" w14:textId="77777777" w:rsidR="00B27DEE" w:rsidRPr="00FD1EE4" w:rsidRDefault="00B27DEE" w:rsidP="00B27DEE">
      <w:pPr>
        <w:numPr>
          <w:ilvl w:val="0"/>
          <w:numId w:val="27"/>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6FBA118"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71FD4559" w14:textId="77777777" w:rsidTr="00B52CF9">
        <w:tc>
          <w:tcPr>
            <w:tcW w:w="2835" w:type="dxa"/>
            <w:shd w:val="clear" w:color="auto" w:fill="D9E2F3"/>
            <w:vAlign w:val="center"/>
          </w:tcPr>
          <w:p w14:paraId="6E5FD57B"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8DBFA0" w14:textId="77777777" w:rsidR="00B27DEE" w:rsidRPr="00FD1EE4" w:rsidRDefault="00B27DEE" w:rsidP="00B27DEE">
            <w:pPr>
              <w:rPr>
                <w:rFonts w:ascii="GHEA Grapalat" w:eastAsia="GHEA Grapalat" w:hAnsi="GHEA Grapalat" w:cs="GHEA Grapalat"/>
              </w:rPr>
            </w:pPr>
          </w:p>
        </w:tc>
      </w:tr>
      <w:tr w:rsidR="00B27DEE" w:rsidRPr="00FD1EE4" w14:paraId="2C2AB71E" w14:textId="77777777" w:rsidTr="00B52CF9">
        <w:tc>
          <w:tcPr>
            <w:tcW w:w="2835" w:type="dxa"/>
            <w:shd w:val="clear" w:color="auto" w:fill="D9E2F3"/>
            <w:vAlign w:val="center"/>
          </w:tcPr>
          <w:p w14:paraId="1C5A5AA6"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1545AC2" w14:textId="77777777" w:rsidR="00B27DEE" w:rsidRPr="00FD1EE4" w:rsidRDefault="00B27DEE" w:rsidP="00B27DEE">
            <w:pPr>
              <w:rPr>
                <w:rFonts w:ascii="GHEA Grapalat" w:eastAsia="GHEA Grapalat" w:hAnsi="GHEA Grapalat" w:cs="GHEA Grapalat"/>
              </w:rPr>
            </w:pPr>
          </w:p>
        </w:tc>
      </w:tr>
      <w:tr w:rsidR="00B27DEE" w:rsidRPr="00FD1EE4" w14:paraId="0B204E4D" w14:textId="77777777" w:rsidTr="00B52CF9">
        <w:tc>
          <w:tcPr>
            <w:tcW w:w="2835" w:type="dxa"/>
            <w:shd w:val="clear" w:color="auto" w:fill="D9E2F3"/>
            <w:vAlign w:val="center"/>
          </w:tcPr>
          <w:p w14:paraId="7DBFD04A"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A69148" w14:textId="77777777" w:rsidR="00B27DEE" w:rsidRPr="00FD1EE4" w:rsidRDefault="00B27DEE" w:rsidP="00B27DEE">
            <w:pPr>
              <w:rPr>
                <w:rFonts w:ascii="GHEA Grapalat" w:eastAsia="GHEA Grapalat" w:hAnsi="GHEA Grapalat" w:cs="GHEA Grapalat"/>
              </w:rPr>
            </w:pPr>
          </w:p>
        </w:tc>
      </w:tr>
      <w:tr w:rsidR="00B27DEE" w:rsidRPr="00FD1EE4" w14:paraId="0C87C15C" w14:textId="77777777" w:rsidTr="00B52CF9">
        <w:tc>
          <w:tcPr>
            <w:tcW w:w="2835" w:type="dxa"/>
            <w:shd w:val="clear" w:color="auto" w:fill="D9E2F3"/>
            <w:vAlign w:val="center"/>
          </w:tcPr>
          <w:p w14:paraId="71689CF6"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55A8406" w14:textId="77777777" w:rsidR="00B27DEE" w:rsidRPr="00FD1EE4" w:rsidRDefault="00B27DEE" w:rsidP="00B27DEE">
            <w:pPr>
              <w:rPr>
                <w:rFonts w:ascii="GHEA Grapalat" w:eastAsia="GHEA Grapalat" w:hAnsi="GHEA Grapalat" w:cs="GHEA Grapalat"/>
              </w:rPr>
            </w:pPr>
          </w:p>
        </w:tc>
      </w:tr>
      <w:tr w:rsidR="00B27DEE" w:rsidRPr="00FD1EE4" w14:paraId="00A66BCB" w14:textId="77777777" w:rsidTr="00B52CF9">
        <w:tc>
          <w:tcPr>
            <w:tcW w:w="2835" w:type="dxa"/>
            <w:shd w:val="clear" w:color="auto" w:fill="D9E2F3"/>
            <w:vAlign w:val="center"/>
          </w:tcPr>
          <w:p w14:paraId="4F119E78"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1F93656" w14:textId="77777777" w:rsidR="00B27DEE" w:rsidRPr="00FD1EE4" w:rsidRDefault="00B27DEE" w:rsidP="00B27DEE">
            <w:pPr>
              <w:rPr>
                <w:rFonts w:ascii="GHEA Grapalat" w:eastAsia="GHEA Grapalat" w:hAnsi="GHEA Grapalat" w:cs="GHEA Grapalat"/>
              </w:rPr>
            </w:pPr>
          </w:p>
        </w:tc>
      </w:tr>
      <w:tr w:rsidR="00B27DEE" w:rsidRPr="00FD1EE4" w14:paraId="1AEB2783" w14:textId="77777777" w:rsidTr="00B52CF9">
        <w:tc>
          <w:tcPr>
            <w:tcW w:w="2835" w:type="dxa"/>
            <w:shd w:val="clear" w:color="auto" w:fill="D9E2F3"/>
            <w:vAlign w:val="center"/>
          </w:tcPr>
          <w:p w14:paraId="0B82099D"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6B78EBA" w14:textId="77777777" w:rsidR="00B27DEE" w:rsidRPr="00FD1EE4" w:rsidRDefault="00B27DEE" w:rsidP="00B27DEE">
            <w:pPr>
              <w:rPr>
                <w:rFonts w:ascii="GHEA Grapalat" w:eastAsia="GHEA Grapalat" w:hAnsi="GHEA Grapalat" w:cs="GHEA Grapalat"/>
              </w:rPr>
            </w:pPr>
          </w:p>
        </w:tc>
      </w:tr>
      <w:tr w:rsidR="00B27DEE" w:rsidRPr="00FD1EE4" w14:paraId="761DFCB6" w14:textId="77777777" w:rsidTr="00B52CF9">
        <w:tc>
          <w:tcPr>
            <w:tcW w:w="2835" w:type="dxa"/>
            <w:shd w:val="clear" w:color="auto" w:fill="D9E2F3"/>
            <w:vAlign w:val="center"/>
          </w:tcPr>
          <w:p w14:paraId="4A5795AF"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D16288A" w14:textId="77777777" w:rsidR="00B27DEE" w:rsidRPr="00FD1EE4" w:rsidRDefault="00B27DEE" w:rsidP="00B27DEE">
            <w:pPr>
              <w:rPr>
                <w:rFonts w:ascii="GHEA Grapalat" w:eastAsia="GHEA Grapalat" w:hAnsi="GHEA Grapalat" w:cs="GHEA Grapalat"/>
              </w:rPr>
            </w:pPr>
          </w:p>
        </w:tc>
      </w:tr>
    </w:tbl>
    <w:p w14:paraId="7774D65D" w14:textId="77777777" w:rsidR="00B27DEE" w:rsidRPr="00FD1EE4" w:rsidRDefault="00B27DEE" w:rsidP="00B27DEE">
      <w:pPr>
        <w:numPr>
          <w:ilvl w:val="1"/>
          <w:numId w:val="27"/>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41BD9BEA" w14:textId="77777777" w:rsidTr="00B52CF9">
        <w:trPr>
          <w:trHeight w:val="853"/>
        </w:trPr>
        <w:tc>
          <w:tcPr>
            <w:tcW w:w="2835" w:type="dxa"/>
            <w:vMerge w:val="restart"/>
            <w:shd w:val="clear" w:color="auto" w:fill="D9E2F3"/>
            <w:vAlign w:val="center"/>
          </w:tcPr>
          <w:p w14:paraId="58509E8D" w14:textId="77777777" w:rsidR="00B27DEE" w:rsidRPr="00FD1EE4" w:rsidRDefault="00B27DEE" w:rsidP="00B27DEE">
            <w:pPr>
              <w:numPr>
                <w:ilvl w:val="2"/>
                <w:numId w:val="27"/>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7DF6F4D" w14:textId="77777777" w:rsidR="00B27DEE" w:rsidRPr="00FD1EE4" w:rsidRDefault="00B27DEE" w:rsidP="00B27DEE">
            <w:pPr>
              <w:rPr>
                <w:rFonts w:ascii="GHEA Grapalat" w:eastAsia="GHEA Grapalat" w:hAnsi="GHEA Grapalat" w:cs="GHEA Grapalat"/>
              </w:rPr>
            </w:pPr>
          </w:p>
        </w:tc>
      </w:tr>
      <w:tr w:rsidR="00B27DEE" w:rsidRPr="00FD1EE4" w14:paraId="231FD4DF" w14:textId="77777777" w:rsidTr="00B52CF9">
        <w:trPr>
          <w:trHeight w:val="850"/>
        </w:trPr>
        <w:tc>
          <w:tcPr>
            <w:tcW w:w="2835" w:type="dxa"/>
            <w:vMerge/>
            <w:shd w:val="clear" w:color="auto" w:fill="D9E2F3"/>
            <w:vAlign w:val="center"/>
          </w:tcPr>
          <w:p w14:paraId="221329AA"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322770" w14:textId="77777777" w:rsidR="00B27DEE" w:rsidRPr="00FD1EE4" w:rsidRDefault="00B27DEE" w:rsidP="00B27DEE">
            <w:pPr>
              <w:rPr>
                <w:rFonts w:ascii="GHEA Grapalat" w:eastAsia="GHEA Grapalat" w:hAnsi="GHEA Grapalat" w:cs="GHEA Grapalat"/>
              </w:rPr>
            </w:pPr>
          </w:p>
        </w:tc>
      </w:tr>
      <w:tr w:rsidR="00B27DEE" w:rsidRPr="00FD1EE4" w14:paraId="5BD96B1B" w14:textId="77777777" w:rsidTr="00B52CF9">
        <w:trPr>
          <w:trHeight w:val="850"/>
        </w:trPr>
        <w:tc>
          <w:tcPr>
            <w:tcW w:w="2835" w:type="dxa"/>
            <w:vMerge/>
            <w:shd w:val="clear" w:color="auto" w:fill="D9E2F3"/>
            <w:vAlign w:val="center"/>
          </w:tcPr>
          <w:p w14:paraId="1736390B"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372028" w14:textId="77777777" w:rsidR="00B27DEE" w:rsidRPr="00FD1EE4" w:rsidRDefault="00B27DEE" w:rsidP="00B27DEE">
            <w:pPr>
              <w:rPr>
                <w:rFonts w:ascii="GHEA Grapalat" w:eastAsia="GHEA Grapalat" w:hAnsi="GHEA Grapalat" w:cs="GHEA Grapalat"/>
              </w:rPr>
            </w:pPr>
          </w:p>
        </w:tc>
      </w:tr>
      <w:tr w:rsidR="00B27DEE" w:rsidRPr="00FD1EE4" w14:paraId="6A005990" w14:textId="77777777" w:rsidTr="00B52CF9">
        <w:trPr>
          <w:trHeight w:val="850"/>
        </w:trPr>
        <w:tc>
          <w:tcPr>
            <w:tcW w:w="2835" w:type="dxa"/>
            <w:vMerge/>
            <w:shd w:val="clear" w:color="auto" w:fill="D9E2F3"/>
            <w:vAlign w:val="center"/>
          </w:tcPr>
          <w:p w14:paraId="3EEEDD13"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A3FBD0" w14:textId="77777777" w:rsidR="00B27DEE" w:rsidRPr="00FD1EE4" w:rsidRDefault="00B27DEE" w:rsidP="00B27DEE">
            <w:pPr>
              <w:rPr>
                <w:rFonts w:ascii="GHEA Grapalat" w:eastAsia="GHEA Grapalat" w:hAnsi="GHEA Grapalat" w:cs="GHEA Grapalat"/>
              </w:rPr>
            </w:pPr>
          </w:p>
        </w:tc>
      </w:tr>
      <w:tr w:rsidR="00B27DEE" w:rsidRPr="00FD1EE4" w14:paraId="68258813" w14:textId="77777777" w:rsidTr="00B52CF9">
        <w:trPr>
          <w:trHeight w:val="850"/>
        </w:trPr>
        <w:tc>
          <w:tcPr>
            <w:tcW w:w="2835" w:type="dxa"/>
            <w:vMerge/>
            <w:shd w:val="clear" w:color="auto" w:fill="D9E2F3"/>
            <w:vAlign w:val="center"/>
          </w:tcPr>
          <w:p w14:paraId="2A78E505"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AF6C662" w14:textId="77777777" w:rsidR="00B27DEE" w:rsidRPr="00FD1EE4" w:rsidRDefault="00B27DEE" w:rsidP="00B27DEE">
            <w:pPr>
              <w:rPr>
                <w:rFonts w:ascii="GHEA Grapalat" w:eastAsia="GHEA Grapalat" w:hAnsi="GHEA Grapalat" w:cs="GHEA Grapalat"/>
              </w:rPr>
            </w:pPr>
          </w:p>
        </w:tc>
      </w:tr>
    </w:tbl>
    <w:p w14:paraId="02E21F17" w14:textId="77777777" w:rsidR="00B27DEE" w:rsidRDefault="00B27DEE" w:rsidP="00B27DEE">
      <w:pPr>
        <w:numPr>
          <w:ilvl w:val="1"/>
          <w:numId w:val="27"/>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7DEE" w:rsidRPr="00FD1EE4" w14:paraId="3B607413" w14:textId="77777777" w:rsidTr="00B52CF9">
        <w:tc>
          <w:tcPr>
            <w:tcW w:w="2835" w:type="dxa"/>
            <w:shd w:val="clear" w:color="auto" w:fill="D9E2F3"/>
            <w:vAlign w:val="center"/>
          </w:tcPr>
          <w:p w14:paraId="37CF7532"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CCFCFB7" w14:textId="77777777" w:rsidR="00B27DEE" w:rsidRPr="00FD1EE4" w:rsidRDefault="00B27DEE" w:rsidP="00B27DEE">
            <w:pPr>
              <w:rPr>
                <w:rFonts w:ascii="GHEA Grapalat" w:eastAsia="GHEA Grapalat" w:hAnsi="GHEA Grapalat" w:cs="GHEA Grapalat"/>
              </w:rPr>
            </w:pPr>
          </w:p>
        </w:tc>
      </w:tr>
      <w:tr w:rsidR="00B27DEE" w:rsidRPr="00FD1EE4" w14:paraId="4D8FBC15" w14:textId="77777777" w:rsidTr="00B52CF9">
        <w:tc>
          <w:tcPr>
            <w:tcW w:w="2835" w:type="dxa"/>
            <w:shd w:val="clear" w:color="auto" w:fill="D9E2F3"/>
            <w:vAlign w:val="center"/>
          </w:tcPr>
          <w:p w14:paraId="7E51D983" w14:textId="77777777" w:rsidR="00B27DEE" w:rsidRPr="00FD1EE4" w:rsidRDefault="00B27DEE" w:rsidP="00B27DEE">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51263EA" w14:textId="77777777" w:rsidR="00B27DEE" w:rsidRPr="00FD1EE4" w:rsidRDefault="00B27DEE" w:rsidP="00B27DEE">
            <w:pPr>
              <w:rPr>
                <w:rFonts w:ascii="GHEA Grapalat" w:eastAsia="GHEA Grapalat" w:hAnsi="GHEA Grapalat" w:cs="GHEA Grapalat"/>
              </w:rPr>
            </w:pPr>
          </w:p>
        </w:tc>
      </w:tr>
    </w:tbl>
    <w:p w14:paraId="1E2F54B0" w14:textId="77777777" w:rsidR="00B27DEE" w:rsidRPr="00FD1EE4" w:rsidRDefault="00B27DEE" w:rsidP="00B27DEE">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18D09C5C" w14:textId="77777777" w:rsidR="00B27DEE" w:rsidRPr="005A6587" w:rsidRDefault="00B27DEE" w:rsidP="00B27DEE">
      <w:pPr>
        <w:pStyle w:val="ListParagraph"/>
        <w:numPr>
          <w:ilvl w:val="0"/>
          <w:numId w:val="27"/>
        </w:numPr>
        <w:pBdr>
          <w:top w:val="nil"/>
          <w:left w:val="nil"/>
          <w:bottom w:val="nil"/>
          <w:right w:val="nil"/>
          <w:between w:val="nil"/>
        </w:pBdr>
        <w:contextualSpacing w:val="0"/>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B27DEE" w:rsidRPr="00FD1EE4" w14:paraId="49A1FDE2" w14:textId="77777777" w:rsidTr="00B52CF9">
        <w:tc>
          <w:tcPr>
            <w:tcW w:w="9016" w:type="dxa"/>
            <w:shd w:val="clear" w:color="auto" w:fill="D9E2F3" w:themeFill="accent1" w:themeFillTint="33"/>
          </w:tcPr>
          <w:p w14:paraId="160B46A6" w14:textId="77777777" w:rsidR="00B27DEE" w:rsidRPr="00FD1EE4" w:rsidRDefault="00B27DEE" w:rsidP="00B27DEE">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27DEE" w:rsidRPr="00FD1EE4" w14:paraId="17431898" w14:textId="77777777" w:rsidTr="00B52CF9">
        <w:trPr>
          <w:trHeight w:val="10187"/>
        </w:trPr>
        <w:tc>
          <w:tcPr>
            <w:tcW w:w="9016" w:type="dxa"/>
          </w:tcPr>
          <w:p w14:paraId="6695AE0D" w14:textId="77777777" w:rsidR="00B27DEE" w:rsidRPr="00FD1EE4" w:rsidRDefault="00B27DEE" w:rsidP="00B27DEE">
            <w:pPr>
              <w:rPr>
                <w:rFonts w:ascii="GHEA Grapalat" w:eastAsia="GHEA Grapalat" w:hAnsi="GHEA Grapalat" w:cs="GHEA Grapalat"/>
                <w:b/>
                <w:color w:val="000000"/>
              </w:rPr>
            </w:pPr>
          </w:p>
        </w:tc>
      </w:tr>
    </w:tbl>
    <w:p w14:paraId="041339F7" w14:textId="77777777" w:rsidR="00B27DEE" w:rsidRPr="00FD1EE4" w:rsidRDefault="00B27DEE" w:rsidP="00B27DEE">
      <w:pPr>
        <w:pBdr>
          <w:top w:val="nil"/>
          <w:left w:val="nil"/>
          <w:bottom w:val="nil"/>
          <w:right w:val="nil"/>
          <w:between w:val="nil"/>
        </w:pBdr>
        <w:rPr>
          <w:rFonts w:ascii="GHEA Grapalat" w:eastAsia="GHEA Grapalat" w:hAnsi="GHEA Grapalat" w:cs="GHEA Grapalat"/>
          <w:b/>
          <w:color w:val="000000"/>
        </w:rPr>
      </w:pPr>
    </w:p>
    <w:p w14:paraId="70A37BCA" w14:textId="77777777" w:rsidR="00B27DEE" w:rsidRDefault="00B27DEE" w:rsidP="00B27DEE">
      <w:pPr>
        <w:rPr>
          <w:rFonts w:ascii="GHEA Grapalat" w:hAnsi="GHEA Grapalat"/>
          <w:b/>
        </w:rPr>
      </w:pPr>
    </w:p>
    <w:p w14:paraId="4AD0E407" w14:textId="77777777" w:rsidR="00B27DEE" w:rsidRDefault="00B27DEE" w:rsidP="00B27DEE">
      <w:pPr>
        <w:rPr>
          <w:rFonts w:ascii="GHEA Grapalat" w:hAnsi="GHEA Grapalat"/>
          <w:b/>
        </w:rPr>
      </w:pPr>
      <w:r>
        <w:rPr>
          <w:rFonts w:ascii="GHEA Grapalat" w:hAnsi="GHEA Grapalat"/>
          <w:b/>
        </w:rPr>
        <w:br w:type="page"/>
      </w:r>
    </w:p>
    <w:p w14:paraId="4AC8ACE5" w14:textId="77777777" w:rsidR="00B27DEE" w:rsidRDefault="00B27DEE" w:rsidP="00B27DEE">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F9DAA8E" w14:textId="77777777" w:rsidR="00B27DEE" w:rsidRPr="00490465" w:rsidRDefault="00B27DEE" w:rsidP="00B27DEE">
      <w:pPr>
        <w:jc w:val="center"/>
        <w:rPr>
          <w:rFonts w:ascii="GHEA Grapalat" w:hAnsi="GHEA Grapalat"/>
          <w:b/>
          <w:sz w:val="28"/>
          <w:szCs w:val="28"/>
          <w:lang w:val="hy-AM"/>
        </w:rPr>
      </w:pPr>
    </w:p>
    <w:p w14:paraId="2EA4C980" w14:textId="77777777" w:rsidR="00B27DEE" w:rsidRPr="00092E73" w:rsidRDefault="00B27DEE" w:rsidP="00B27DEE">
      <w:pPr>
        <w:pStyle w:val="ListParagraph"/>
        <w:numPr>
          <w:ilvl w:val="0"/>
          <w:numId w:val="28"/>
        </w:numPr>
        <w:ind w:left="0"/>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2D30B05" w14:textId="77777777" w:rsidR="00B27DEE" w:rsidRPr="00092E73" w:rsidRDefault="00B27DEE" w:rsidP="00B27DEE">
      <w:pPr>
        <w:pStyle w:val="ListParagraph"/>
        <w:numPr>
          <w:ilvl w:val="0"/>
          <w:numId w:val="29"/>
        </w:numPr>
        <w:ind w:left="0" w:firstLine="142"/>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55A7849" w14:textId="77777777" w:rsidR="00B27DEE" w:rsidRPr="00092E73" w:rsidRDefault="00B27DEE" w:rsidP="00B27DEE">
      <w:pPr>
        <w:pStyle w:val="ListParagraph"/>
        <w:numPr>
          <w:ilvl w:val="0"/>
          <w:numId w:val="29"/>
        </w:numPr>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AC56E93" w14:textId="77777777" w:rsidR="00B27DEE" w:rsidRPr="00092E73" w:rsidRDefault="00B27DEE" w:rsidP="00B27DEE">
      <w:pPr>
        <w:pStyle w:val="ListParagraph"/>
        <w:numPr>
          <w:ilvl w:val="0"/>
          <w:numId w:val="29"/>
        </w:numPr>
        <w:ind w:left="0" w:firstLine="0"/>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32FD717" w14:textId="77777777" w:rsidR="00B27DEE" w:rsidRPr="00092E73" w:rsidRDefault="00B27DEE" w:rsidP="00B27DEE">
      <w:pPr>
        <w:pStyle w:val="ListParagraph"/>
        <w:numPr>
          <w:ilvl w:val="0"/>
          <w:numId w:val="28"/>
        </w:numPr>
        <w:ind w:left="142" w:hanging="284"/>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D5B7775" w14:textId="77777777" w:rsidR="00B27DEE" w:rsidRPr="00092E73" w:rsidRDefault="00B27DEE" w:rsidP="00B27DEE">
      <w:pPr>
        <w:pStyle w:val="ListParagraph"/>
        <w:numPr>
          <w:ilvl w:val="0"/>
          <w:numId w:val="30"/>
        </w:numPr>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9027EC7" w14:textId="77777777" w:rsidR="00B27DEE" w:rsidRPr="00092E73" w:rsidRDefault="00B27DEE" w:rsidP="00B27DEE">
      <w:pPr>
        <w:pStyle w:val="ListParagraph"/>
        <w:numPr>
          <w:ilvl w:val="0"/>
          <w:numId w:val="30"/>
        </w:numPr>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FC63F68" w14:textId="77777777" w:rsidR="00B27DEE" w:rsidRPr="00092E73" w:rsidRDefault="00B27DEE" w:rsidP="00B27DEE">
      <w:pPr>
        <w:pStyle w:val="ListParagraph"/>
        <w:numPr>
          <w:ilvl w:val="0"/>
          <w:numId w:val="30"/>
        </w:numPr>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14:paraId="337B4B94" w14:textId="77777777" w:rsidR="00B27DEE" w:rsidRPr="00092E73" w:rsidRDefault="00B27DEE" w:rsidP="00B27DEE">
      <w:pPr>
        <w:pStyle w:val="ListParagraph"/>
        <w:numPr>
          <w:ilvl w:val="0"/>
          <w:numId w:val="28"/>
        </w:numPr>
        <w:ind w:left="0"/>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1C0F3B98" w14:textId="77777777" w:rsidR="00B27DEE" w:rsidRPr="00092E73" w:rsidRDefault="00B27DEE" w:rsidP="00B27DEE">
      <w:pPr>
        <w:pStyle w:val="ListParagraph"/>
        <w:numPr>
          <w:ilvl w:val="0"/>
          <w:numId w:val="31"/>
        </w:numPr>
        <w:ind w:left="0" w:hanging="426"/>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F6DECFF" w14:textId="77777777" w:rsidR="00B27DEE" w:rsidRPr="00092E73" w:rsidRDefault="00B27DEE" w:rsidP="00B27DEE">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7299DA6" w14:textId="77777777" w:rsidR="00B27DEE" w:rsidRPr="00092E73" w:rsidRDefault="00B27DEE" w:rsidP="00B27DEE">
      <w:pPr>
        <w:pStyle w:val="ListParagraph"/>
        <w:numPr>
          <w:ilvl w:val="0"/>
          <w:numId w:val="28"/>
        </w:numPr>
        <w:ind w:left="0"/>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6291A6D2" w14:textId="77777777" w:rsidR="00B27DEE" w:rsidRPr="00092E73" w:rsidRDefault="00B27DEE" w:rsidP="00B27DEE">
      <w:pPr>
        <w:pStyle w:val="ListParagraph"/>
        <w:numPr>
          <w:ilvl w:val="0"/>
          <w:numId w:val="32"/>
        </w:numPr>
        <w:ind w:left="0"/>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8B9A501" w14:textId="77777777" w:rsidR="00B27DEE" w:rsidRPr="00092E73" w:rsidRDefault="00B27DEE" w:rsidP="00B27DEE">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4FBBB41" w14:textId="77777777" w:rsidR="00B27DEE" w:rsidRPr="00092E73" w:rsidRDefault="00B27DEE" w:rsidP="00B27DEE">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584B86AD" w14:textId="77777777" w:rsidR="00B27DEE" w:rsidRPr="00092E73" w:rsidRDefault="00B27DEE" w:rsidP="00B27DEE">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A816C" w14:textId="77777777" w:rsidR="00B27DEE" w:rsidRPr="00092E73" w:rsidRDefault="00B27DEE" w:rsidP="00B27DEE">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92E73">
        <w:rPr>
          <w:rFonts w:ascii="GHEA Grapalat" w:hAnsi="GHEA Grapalat"/>
        </w:rPr>
        <w:lastRenderedPageBreak/>
        <w:t>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AC3FFA0" w14:textId="77777777" w:rsidR="00B27DEE" w:rsidRPr="00092E73" w:rsidRDefault="00B27DEE" w:rsidP="00B27DEE">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C326C79" w14:textId="77777777" w:rsidR="00B27DEE" w:rsidRPr="00092E73" w:rsidRDefault="00B27DEE" w:rsidP="00B27DEE">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5784583" w14:textId="77777777" w:rsidR="00B27DEE" w:rsidRPr="00092E73" w:rsidRDefault="00B27DEE" w:rsidP="00B27DEE">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420F671D" w14:textId="77777777" w:rsidR="00B27DEE" w:rsidRPr="00092E73" w:rsidRDefault="00B27DEE" w:rsidP="00B27DEE">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63F3AA09" w14:textId="77777777" w:rsidR="00B27DEE" w:rsidRPr="00092E73" w:rsidRDefault="00B27DEE" w:rsidP="00B27DEE">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w:t>
      </w:r>
      <w:r w:rsidRPr="00092E73">
        <w:rPr>
          <w:rFonts w:ascii="GHEA Grapalat" w:hAnsi="GHEA Grapalat"/>
        </w:rPr>
        <w:lastRenderedPageBreak/>
        <w:t xml:space="preserve">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CF07B2" w14:textId="77777777" w:rsidR="00B27DEE" w:rsidRPr="00092E73" w:rsidRDefault="00B27DEE" w:rsidP="00B27DEE">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266E4C5" w14:textId="77777777" w:rsidR="00B27DEE" w:rsidRPr="00092E73" w:rsidRDefault="00B27DEE" w:rsidP="00B27DEE">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06340BF" w14:textId="77777777" w:rsidR="00B27DEE" w:rsidRPr="00092E73" w:rsidRDefault="00B27DEE" w:rsidP="00B27DEE">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AB7976E" w14:textId="77777777" w:rsidR="00B27DEE" w:rsidRPr="00092E73" w:rsidRDefault="00B27DEE" w:rsidP="00B27DEE">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70395211" w14:textId="77777777" w:rsidR="00B27DEE" w:rsidRPr="00092E73" w:rsidRDefault="00B27DEE" w:rsidP="00B27DEE">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20E4F2F" w14:textId="77777777" w:rsidR="00B27DEE" w:rsidRPr="00092E73" w:rsidRDefault="00B27DEE" w:rsidP="00B27DEE">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A00A566" w14:textId="77777777" w:rsidR="00B27DEE" w:rsidRPr="00092E73" w:rsidRDefault="00B27DEE" w:rsidP="00B27DEE">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5D62666" w14:textId="77777777" w:rsidR="00B27DEE" w:rsidRPr="00092E73" w:rsidRDefault="00B27DEE" w:rsidP="00B27DEE">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638C09EB" w14:textId="77777777" w:rsidR="00B27DEE" w:rsidRPr="00092E73" w:rsidRDefault="00B27DEE" w:rsidP="00B27DEE">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E6567AC" w14:textId="77777777" w:rsidR="00B27DEE" w:rsidRPr="00092E73" w:rsidRDefault="00B27DEE" w:rsidP="00B27DEE">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346E927" w14:textId="77777777" w:rsidR="00B27DEE" w:rsidRPr="00092E73" w:rsidRDefault="00B27DEE" w:rsidP="00B27DEE">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w:t>
      </w:r>
      <w:r w:rsidRPr="00092E73">
        <w:rPr>
          <w:rFonts w:ascii="GHEA Grapalat" w:hAnsi="GHEA Grapalat"/>
        </w:rPr>
        <w:lastRenderedPageBreak/>
        <w:t>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26B7BCC" w14:textId="77777777" w:rsidR="00B27DEE" w:rsidRPr="00092E73" w:rsidRDefault="00B27DEE" w:rsidP="00B27DEE">
      <w:pPr>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07919E6" w14:textId="77777777" w:rsidR="00B27DEE" w:rsidRPr="00092E73" w:rsidRDefault="00B27DEE" w:rsidP="00B27DEE">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0E36FC3" w14:textId="77777777" w:rsidR="00B27DEE" w:rsidRDefault="00B27DEE" w:rsidP="00B27DEE">
      <w:pPr>
        <w:contextualSpacing/>
        <w:jc w:val="both"/>
        <w:rPr>
          <w:rFonts w:ascii="GHEA Grapalat" w:hAnsi="GHEA Grapalat"/>
          <w:sz w:val="28"/>
          <w:szCs w:val="28"/>
        </w:rPr>
      </w:pPr>
    </w:p>
    <w:p w14:paraId="50435232" w14:textId="77777777" w:rsidR="00B27DEE" w:rsidRDefault="00B27DEE" w:rsidP="00B27DEE">
      <w:pPr>
        <w:contextualSpacing/>
        <w:jc w:val="both"/>
        <w:rPr>
          <w:rFonts w:ascii="GHEA Grapalat" w:hAnsi="GHEA Grapalat"/>
          <w:sz w:val="28"/>
          <w:szCs w:val="28"/>
        </w:rPr>
      </w:pPr>
    </w:p>
    <w:p w14:paraId="41B53782" w14:textId="77777777" w:rsidR="00B27DEE" w:rsidRPr="009E5671" w:rsidRDefault="00B27DEE" w:rsidP="00B27DEE">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01F4CEB" w14:textId="77777777" w:rsidR="00B27DEE" w:rsidRPr="009E5671" w:rsidRDefault="00B27DEE" w:rsidP="00B27DEE">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Pr>
          <w:rFonts w:ascii="GHEA Grapalat" w:hAnsi="GHEA Grapalat"/>
          <w:i/>
          <w:sz w:val="20"/>
          <w:szCs w:val="20"/>
        </w:rPr>
        <w:t xml:space="preserve"> если</w:t>
      </w:r>
      <w:r w:rsidRPr="009E5671">
        <w:rPr>
          <w:rFonts w:ascii="GHEA Grapalat" w:hAnsi="GHEA Grapalat"/>
          <w:i/>
          <w:sz w:val="20"/>
          <w:szCs w:val="20"/>
        </w:rPr>
        <w:t xml:space="preserve"> </w:t>
      </w:r>
      <w:r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2BD6B348" w14:textId="77777777" w:rsidR="00B27DEE" w:rsidRDefault="00B27DEE" w:rsidP="00B27DEE">
      <w:pPr>
        <w:rPr>
          <w:rFonts w:ascii="GHEA Grapalat" w:hAnsi="GHEA Grapalat"/>
          <w:b/>
        </w:rPr>
      </w:pPr>
    </w:p>
    <w:p w14:paraId="66A897D0" w14:textId="77777777" w:rsidR="00B27DEE" w:rsidRDefault="00B27DEE" w:rsidP="00B27DEE">
      <w:pPr>
        <w:rPr>
          <w:rFonts w:ascii="GHEA Grapalat" w:hAnsi="GHEA Grapalat"/>
          <w:b/>
        </w:rPr>
      </w:pPr>
      <w:r>
        <w:rPr>
          <w:rFonts w:ascii="GHEA Grapalat" w:hAnsi="GHEA Grapalat"/>
          <w:b/>
        </w:rPr>
        <w:br w:type="page"/>
      </w:r>
    </w:p>
    <w:p w14:paraId="6CD4EB6A" w14:textId="77777777" w:rsidR="00B27DEE" w:rsidRPr="00DC619D" w:rsidRDefault="00B27DEE" w:rsidP="00B27DEE">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3F582E14" w14:textId="2F120AA2" w:rsidR="00B27DEE" w:rsidRPr="009044F1" w:rsidRDefault="00B27DEE" w:rsidP="00B27D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308F7">
        <w:rPr>
          <w:rFonts w:ascii="GHEA Grapalat" w:hAnsi="GHEA Grapalat"/>
          <w:b/>
          <w:sz w:val="24"/>
          <w:szCs w:val="24"/>
        </w:rPr>
        <w:t>EQ-BMAShDzB-26/3</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34EC96C0" w14:textId="77777777" w:rsidR="00B27DEE" w:rsidRPr="009044F1" w:rsidRDefault="00B27DEE" w:rsidP="00B27DEE">
      <w:pPr>
        <w:widowControl w:val="0"/>
        <w:ind w:firstLine="567"/>
        <w:jc w:val="center"/>
        <w:rPr>
          <w:rFonts w:ascii="GHEA Grapalat" w:hAnsi="GHEA Grapalat"/>
        </w:rPr>
      </w:pPr>
    </w:p>
    <w:p w14:paraId="73600349" w14:textId="77777777" w:rsidR="00B27DEE" w:rsidRPr="009044F1" w:rsidRDefault="00B27DEE" w:rsidP="00B27DEE">
      <w:pPr>
        <w:widowControl w:val="0"/>
        <w:ind w:left="-66"/>
        <w:jc w:val="center"/>
        <w:rPr>
          <w:rFonts w:ascii="GHEA Grapalat" w:hAnsi="GHEA Grapalat"/>
          <w:b/>
        </w:rPr>
      </w:pPr>
      <w:r w:rsidRPr="009044F1">
        <w:rPr>
          <w:rFonts w:ascii="GHEA Grapalat" w:hAnsi="GHEA Grapalat"/>
          <w:b/>
        </w:rPr>
        <w:t>ЦЕНОВОЕ ПРЕДЛОЖЕНИЕ</w:t>
      </w:r>
    </w:p>
    <w:p w14:paraId="456B08EC" w14:textId="77777777" w:rsidR="00B27DEE" w:rsidRPr="009044F1" w:rsidRDefault="00B27DEE" w:rsidP="00B27DEE">
      <w:pPr>
        <w:widowControl w:val="0"/>
        <w:ind w:firstLine="567"/>
        <w:jc w:val="center"/>
        <w:rPr>
          <w:rFonts w:ascii="GHEA Grapalat" w:hAnsi="GHEA Grapalat"/>
        </w:rPr>
      </w:pPr>
    </w:p>
    <w:p w14:paraId="364213E3" w14:textId="359121C0" w:rsidR="00B27DEE" w:rsidRPr="000F6C24" w:rsidRDefault="00B27DEE" w:rsidP="00B27DEE">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C308F7">
        <w:rPr>
          <w:rFonts w:ascii="GHEA Grapalat" w:hAnsi="GHEA Grapalat"/>
          <w:spacing w:val="-6"/>
        </w:rPr>
        <w:t>EQ-BMAShDzB-26/3</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2001B040" w14:textId="77777777" w:rsidR="00B27DEE" w:rsidRPr="008842CE" w:rsidRDefault="00B27DEE" w:rsidP="00B27DEE">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7BD35758" w14:textId="77777777" w:rsidR="00B27DEE" w:rsidRPr="009044F1" w:rsidRDefault="00B27DEE" w:rsidP="00B27D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5CAD1D6" w14:textId="77777777" w:rsidR="00B27DEE" w:rsidRPr="009044F1" w:rsidRDefault="00B27DEE" w:rsidP="00B27DEE">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00E0FD27" w14:textId="77777777" w:rsidR="00B27DEE" w:rsidRPr="009044F1" w:rsidRDefault="00B27DEE" w:rsidP="00B27DEE">
      <w:pPr>
        <w:widowControl w:val="0"/>
        <w:jc w:val="right"/>
        <w:rPr>
          <w:rFonts w:ascii="GHEA Grapalat" w:hAnsi="GHEA Grapalat"/>
        </w:rPr>
      </w:pPr>
      <w:r w:rsidRPr="009044F1">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B27DEE" w:rsidRPr="005744FC" w14:paraId="0A416915" w14:textId="77777777" w:rsidTr="00B52CF9">
        <w:trPr>
          <w:trHeight w:val="916"/>
          <w:jc w:val="center"/>
        </w:trPr>
        <w:tc>
          <w:tcPr>
            <w:tcW w:w="1368" w:type="dxa"/>
            <w:tcBorders>
              <w:top w:val="single" w:sz="4" w:space="0" w:color="auto"/>
              <w:left w:val="single" w:sz="4" w:space="0" w:color="auto"/>
              <w:right w:val="single" w:sz="4" w:space="0" w:color="auto"/>
            </w:tcBorders>
            <w:vAlign w:val="center"/>
          </w:tcPr>
          <w:p w14:paraId="525C5EC4" w14:textId="77777777" w:rsidR="00B27DEE" w:rsidRPr="005744FC" w:rsidRDefault="00B27DEE" w:rsidP="00B27DE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CAC5561" w14:textId="77777777" w:rsidR="00B27DEE" w:rsidRPr="005744FC" w:rsidRDefault="00B27DEE" w:rsidP="00B27DEE">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A5436D1" w14:textId="77777777" w:rsidR="00B27DEE" w:rsidRPr="00387F87" w:rsidRDefault="00B27DEE" w:rsidP="00B27DEE">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BC7BBD4" w14:textId="77777777" w:rsidR="00B27DEE" w:rsidRPr="005744FC" w:rsidRDefault="00B27DEE" w:rsidP="00B27DEE">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87D8DEE" w14:textId="77777777" w:rsidR="00B27DEE" w:rsidRPr="005744FC" w:rsidRDefault="00B27DEE" w:rsidP="00B27DE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3BABC1B" w14:textId="77777777" w:rsidR="00B27DEE" w:rsidRPr="005744FC" w:rsidRDefault="00B27DEE" w:rsidP="00B27DE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DCF06B6" w14:textId="77777777" w:rsidR="00B27DEE" w:rsidRPr="005744FC" w:rsidRDefault="00B27DEE" w:rsidP="00B27D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27DEE" w:rsidRPr="005744FC" w14:paraId="39D819E2" w14:textId="77777777" w:rsidTr="00B52CF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6912F0" w14:textId="77777777" w:rsidR="00B27DEE" w:rsidRPr="005744FC" w:rsidRDefault="00B27DEE" w:rsidP="00B27DEE">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C083F86" w14:textId="77777777" w:rsidR="00B27DEE" w:rsidRPr="005744FC" w:rsidRDefault="00B27DEE" w:rsidP="00B27DEE">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379FCAD" w14:textId="77777777" w:rsidR="00B27DEE" w:rsidRPr="00387F87" w:rsidRDefault="00B27DEE" w:rsidP="00B27DEE">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59DF6292" w14:textId="77777777" w:rsidR="00B27DEE" w:rsidRPr="00387F87" w:rsidRDefault="00B27DEE" w:rsidP="00B27DEE">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69D56031" w14:textId="77777777" w:rsidR="00B27DEE" w:rsidRPr="005744FC" w:rsidRDefault="00B27DEE" w:rsidP="00B27DE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27DEE" w:rsidRPr="005744FC" w14:paraId="1D609241" w14:textId="77777777" w:rsidTr="00B52CF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265C406" w14:textId="77777777" w:rsidR="00B27DEE" w:rsidRPr="005744FC" w:rsidRDefault="00B27DEE" w:rsidP="00B27DEE">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51DFA9E" w14:textId="5357F6B9" w:rsidR="00B27DEE" w:rsidRPr="005A13F4" w:rsidRDefault="005A13F4" w:rsidP="00B27DEE">
            <w:pPr>
              <w:widowControl w:val="0"/>
              <w:rPr>
                <w:rFonts w:ascii="GHEA Grapalat" w:hAnsi="GHEA Grapalat"/>
                <w:bCs/>
                <w:sz w:val="18"/>
                <w:szCs w:val="18"/>
              </w:rPr>
            </w:pPr>
            <w:r w:rsidRPr="005A13F4">
              <w:rPr>
                <w:rFonts w:ascii="GHEA Grapalat" w:hAnsi="GHEA Grapalat" w:cs="Sylfaen"/>
                <w:bCs/>
                <w:sz w:val="18"/>
                <w:szCs w:val="18"/>
                <w:lang w:val="hy-AM"/>
              </w:rPr>
              <w:t xml:space="preserve">Работы по </w:t>
            </w:r>
            <w:r>
              <w:rPr>
                <w:rFonts w:ascii="GHEA Grapalat" w:hAnsi="GHEA Grapalat" w:cs="Sylfaen"/>
                <w:bCs/>
                <w:sz w:val="18"/>
                <w:szCs w:val="18"/>
              </w:rPr>
              <w:t xml:space="preserve">приобретению и </w:t>
            </w:r>
            <w:r w:rsidRPr="005A13F4">
              <w:rPr>
                <w:rFonts w:ascii="GHEA Grapalat" w:hAnsi="GHEA Grapalat" w:cs="Sylfaen"/>
                <w:bCs/>
                <w:sz w:val="18"/>
                <w:szCs w:val="18"/>
                <w:lang w:val="hy-AM"/>
              </w:rPr>
              <w:t xml:space="preserve">установке дорожных знаков в городе </w:t>
            </w:r>
            <w:r w:rsidRPr="005A13F4">
              <w:rPr>
                <w:rFonts w:ascii="GHEA Grapalat" w:hAnsi="GHEA Grapalat" w:cs="Sylfaen"/>
                <w:bCs/>
                <w:sz w:val="18"/>
                <w:szCs w:val="18"/>
              </w:rPr>
              <w:t>Ереван</w:t>
            </w:r>
          </w:p>
        </w:tc>
        <w:tc>
          <w:tcPr>
            <w:tcW w:w="1843" w:type="dxa"/>
            <w:tcBorders>
              <w:top w:val="single" w:sz="4" w:space="0" w:color="auto"/>
              <w:left w:val="single" w:sz="4" w:space="0" w:color="auto"/>
              <w:bottom w:val="single" w:sz="4" w:space="0" w:color="auto"/>
              <w:right w:val="single" w:sz="4" w:space="0" w:color="auto"/>
            </w:tcBorders>
          </w:tcPr>
          <w:p w14:paraId="6A242A1B" w14:textId="77777777" w:rsidR="00B27DEE" w:rsidRPr="005744FC" w:rsidRDefault="00B27DEE" w:rsidP="00B27DE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8703C2F" w14:textId="77777777" w:rsidR="00B27DEE" w:rsidRPr="005744FC" w:rsidRDefault="00B27DEE" w:rsidP="00B27DE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4C1798A" w14:textId="77777777" w:rsidR="00B27DEE" w:rsidRPr="005744FC" w:rsidRDefault="00B27DEE" w:rsidP="00B27DEE">
            <w:pPr>
              <w:widowControl w:val="0"/>
              <w:jc w:val="center"/>
              <w:rPr>
                <w:rFonts w:ascii="GHEA Grapalat" w:hAnsi="GHEA Grapalat"/>
                <w:sz w:val="20"/>
                <w:szCs w:val="20"/>
              </w:rPr>
            </w:pPr>
          </w:p>
        </w:tc>
      </w:tr>
    </w:tbl>
    <w:p w14:paraId="5A43520E" w14:textId="77777777" w:rsidR="00B27DEE" w:rsidRPr="00DD2B43" w:rsidRDefault="00B27DEE" w:rsidP="00B27DE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AFD799" w14:textId="77777777" w:rsidR="00B27DEE" w:rsidRPr="00567D3B" w:rsidRDefault="00B27DEE" w:rsidP="00B27D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6BEEF3BA" w14:textId="77777777" w:rsidR="00B27DEE" w:rsidRPr="00D3436F" w:rsidRDefault="00B27DEE" w:rsidP="00B27DEE">
      <w:pPr>
        <w:widowControl w:val="0"/>
        <w:jc w:val="both"/>
        <w:rPr>
          <w:rFonts w:ascii="GHEA Grapalat" w:hAnsi="GHEA Grapalat"/>
          <w:lang w:val="es-ES"/>
        </w:rPr>
      </w:pPr>
    </w:p>
    <w:p w14:paraId="49091D08" w14:textId="77777777" w:rsidR="00B27DEE" w:rsidRPr="000F6C24" w:rsidRDefault="00B27DEE" w:rsidP="00B27DEE">
      <w:pPr>
        <w:widowControl w:val="0"/>
        <w:jc w:val="right"/>
        <w:rPr>
          <w:rFonts w:ascii="GHEA Grapalat" w:hAnsi="GHEA Grapalat"/>
        </w:rPr>
      </w:pPr>
      <w:r w:rsidRPr="009044F1">
        <w:rPr>
          <w:rFonts w:ascii="GHEA Grapalat" w:hAnsi="GHEA Grapalat"/>
        </w:rPr>
        <w:t>М. П.</w:t>
      </w:r>
    </w:p>
    <w:p w14:paraId="7DAB9C7C" w14:textId="77777777" w:rsidR="00B27DEE" w:rsidRDefault="00B27DEE" w:rsidP="00B27DEE">
      <w:pPr>
        <w:rPr>
          <w:rFonts w:ascii="GHEA Grapalat" w:hAnsi="GHEA Grapalat"/>
          <w:b/>
        </w:rPr>
      </w:pPr>
      <w:r>
        <w:rPr>
          <w:rFonts w:ascii="GHEA Grapalat" w:hAnsi="GHEA Grapalat"/>
          <w:b/>
        </w:rPr>
        <w:br w:type="page"/>
      </w:r>
    </w:p>
    <w:p w14:paraId="3B9F466B" w14:textId="77777777" w:rsidR="00B27DEE" w:rsidRPr="00B138F3" w:rsidRDefault="00B27DEE" w:rsidP="00B27DEE">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685D5CFF" w14:textId="7AB61851" w:rsidR="00B27DEE" w:rsidRPr="00B138F3" w:rsidRDefault="00B27DEE" w:rsidP="00B27D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C308F7">
        <w:rPr>
          <w:rFonts w:ascii="GHEA Grapalat" w:hAnsi="GHEA Grapalat"/>
          <w:b/>
          <w:sz w:val="24"/>
          <w:szCs w:val="24"/>
        </w:rPr>
        <w:t>EQ-BMAShDzB-26/3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6"/>
        <w:t>*</w:t>
      </w:r>
    </w:p>
    <w:p w14:paraId="60C59294" w14:textId="77777777" w:rsidR="00B27DEE" w:rsidRPr="00B138F3" w:rsidRDefault="00B27DEE" w:rsidP="00B27DEE">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6951FD8" w14:textId="77777777" w:rsidR="00B27DEE" w:rsidRPr="00B138F3" w:rsidRDefault="00B27DEE" w:rsidP="00B27D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1F36068" w14:textId="77777777" w:rsidR="00B27DEE" w:rsidRPr="00B138F3" w:rsidDel="00524876" w:rsidRDefault="00B27DEE" w:rsidP="00B27DEE">
      <w:pPr>
        <w:widowControl w:val="0"/>
        <w:ind w:left="567" w:right="565"/>
        <w:jc w:val="center"/>
        <w:rPr>
          <w:del w:id="17" w:author="Inesa Kocharyan" w:date="2023-07-07T14:22:00Z"/>
          <w:rFonts w:ascii="GHEA Grapalat" w:hAnsi="GHEA Grapalat"/>
          <w:b/>
        </w:rPr>
      </w:pPr>
    </w:p>
    <w:p w14:paraId="20C665CD" w14:textId="77777777" w:rsidR="00B27DEE" w:rsidRPr="00B138F3" w:rsidRDefault="00B27DEE" w:rsidP="00B27DEE">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 xml:space="preserve">, а также </w:t>
      </w:r>
      <w:r w:rsidRPr="00012732">
        <w:rPr>
          <w:rFonts w:ascii="GHEA Grapalat" w:eastAsiaTheme="minorHAnsi" w:hAnsi="GHEA Grapalat" w:cstheme="minorBidi"/>
        </w:rPr>
        <w:t xml:space="preserve">воспроизведенный (отсканированный) с </w:t>
      </w:r>
      <w:r>
        <w:rPr>
          <w:rFonts w:ascii="GHEA Grapalat" w:eastAsiaTheme="minorHAnsi" w:hAnsi="GHEA Grapalat" w:cstheme="minorBidi"/>
        </w:rPr>
        <w:t xml:space="preserve">настоящего </w:t>
      </w:r>
      <w:r w:rsidRPr="00012732">
        <w:rPr>
          <w:rFonts w:ascii="GHEA Grapalat" w:eastAsiaTheme="minorHAnsi" w:hAnsi="GHEA Grapalat" w:cstheme="minorBidi"/>
        </w:rPr>
        <w:t xml:space="preserve">оригинала </w:t>
      </w:r>
      <w:r>
        <w:rPr>
          <w:rFonts w:ascii="GHEA Grapalat" w:eastAsiaTheme="minorHAnsi" w:hAnsi="GHEA Grapalat" w:cstheme="minorBidi"/>
        </w:rPr>
        <w:t>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(далее-гарантия) явля</w:t>
      </w:r>
      <w:r>
        <w:rPr>
          <w:rFonts w:ascii="GHEA Grapalat" w:eastAsiaTheme="minorHAnsi" w:hAnsi="GHEA Grapalat" w:cstheme="minorBidi"/>
        </w:rPr>
        <w:t>ю</w:t>
      </w:r>
      <w:r w:rsidRPr="00B138F3">
        <w:rPr>
          <w:rFonts w:ascii="GHEA Grapalat" w:eastAsiaTheme="minorHAnsi" w:hAnsi="GHEA Grapalat" w:cstheme="minorBidi"/>
        </w:rPr>
        <w:t xml:space="preserve">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763C323A" w14:textId="77777777" w:rsidR="00B27DEE" w:rsidRPr="00B138F3"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7E5FC338" w14:textId="77777777" w:rsidR="00B27DEE" w:rsidRPr="00B138F3" w:rsidRDefault="00B27DEE" w:rsidP="00B27D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3AD127C4" w14:textId="77777777" w:rsidR="00B27DEE" w:rsidRPr="00B138F3" w:rsidRDefault="00B27DEE" w:rsidP="00B27D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5F2C25">
        <w:rPr>
          <w:rStyle w:val="Strong"/>
          <w:rFonts w:ascii="GHEA Grapalat" w:hAnsi="GHEA Grapalat"/>
          <w:sz w:val="16"/>
          <w:szCs w:val="16"/>
        </w:rPr>
        <w:t xml:space="preserve">                    </w:t>
      </w:r>
      <w:r w:rsidRPr="00B138F3">
        <w:rPr>
          <w:rStyle w:val="Strong"/>
          <w:rFonts w:ascii="GHEA Grapalat" w:hAnsi="GHEA Grapalat"/>
          <w:sz w:val="16"/>
          <w:szCs w:val="16"/>
        </w:rPr>
        <w:t>наименование участника</w:t>
      </w:r>
    </w:p>
    <w:p w14:paraId="04EF5DC1"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DEC5687"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EC079B2" w14:textId="77777777" w:rsidR="00B27DEE" w:rsidRPr="00B138F3" w:rsidRDefault="00B27DEE" w:rsidP="00B27DE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90976DB"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B219D8D"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3A61CF0"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6B1008D"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F6EE123" w14:textId="471BD2C0"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9540E1">
        <w:rPr>
          <w:rFonts w:ascii="GHEA Grapalat" w:eastAsiaTheme="minorHAnsi" w:hAnsi="GHEA Grapalat" w:cstheme="minorBidi"/>
        </w:rPr>
        <w:t xml:space="preserve"> </w:t>
      </w:r>
      <w:r w:rsidR="009540E1" w:rsidRPr="009B5FB0">
        <w:rPr>
          <w:rFonts w:ascii="GHEA Grapalat" w:hAnsi="GHEA Grapalat" w:cs="Arial"/>
          <w:sz w:val="20"/>
          <w:szCs w:val="20"/>
          <w:lang w:val="hy-AM"/>
        </w:rPr>
        <w:t>900015211429</w:t>
      </w:r>
      <w:r w:rsidR="009540E1"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 бенефициара.</w:t>
      </w:r>
    </w:p>
    <w:p w14:paraId="6BBFD33B" w14:textId="3820D896"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9175E45"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p>
    <w:p w14:paraId="50883CD4"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159280F6" w14:textId="77777777" w:rsidR="00B27DEE" w:rsidRPr="00B138F3" w:rsidRDefault="00B27DEE" w:rsidP="00B27D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06A1F15" w14:textId="77777777" w:rsidR="00B27DEE" w:rsidRDefault="00B27DEE" w:rsidP="00B27DEE">
      <w:pPr>
        <w:pStyle w:val="NormalWeb"/>
        <w:shd w:val="clear" w:color="auto" w:fill="FFFFFF"/>
        <w:spacing w:before="0" w:beforeAutospacing="0" w:after="0" w:afterAutospacing="0"/>
        <w:ind w:firstLine="375"/>
        <w:jc w:val="both"/>
        <w:rPr>
          <w:ins w:id="18" w:author="Vardan" w:date="2023-07-06T22:11:00Z"/>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2372791" w14:textId="1C9D51B6" w:rsidR="00B27DEE" w:rsidRPr="00D24CB5"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008A2A16" w:rsidRPr="00E86BA8">
        <w:rPr>
          <w:rFonts w:ascii="GHEA Grapalat" w:eastAsiaTheme="minorHAnsi" w:hAnsi="GHEA Grapalat" w:cstheme="minorBidi"/>
          <w:b/>
          <w:bCs/>
        </w:rPr>
        <w:t>сто двадцать рабочих дней</w:t>
      </w:r>
      <w:r w:rsidRPr="00B138F3">
        <w:rPr>
          <w:rFonts w:ascii="GHEA Grapalat" w:eastAsiaTheme="minorHAnsi" w:hAnsi="GHEA Grapalat" w:cstheme="minorBidi"/>
        </w:rPr>
        <w:t xml:space="preserve"> рабочих дней</w:t>
      </w:r>
      <w:r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524876">
        <w:rPr>
          <w:rFonts w:ascii="GHEA Grapalat" w:eastAsiaTheme="minorHAnsi" w:hAnsi="GHEA Grapalat" w:cstheme="minorBidi"/>
        </w:rPr>
        <w:t>подачи принципалом заявок</w:t>
      </w:r>
      <w:r w:rsidRPr="00B138F3">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w:t>
      </w:r>
      <w:r w:rsidRPr="00D24CB5">
        <w:rPr>
          <w:rFonts w:ascii="GHEA Grapalat" w:eastAsiaTheme="minorHAnsi" w:hAnsi="GHEA Grapalat" w:cstheme="minorBidi"/>
        </w:rPr>
        <w:t xml:space="preserve">    </w:t>
      </w:r>
    </w:p>
    <w:p w14:paraId="48F5D5B2" w14:textId="77777777" w:rsidR="00B27DEE" w:rsidRPr="00B138F3"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1A13D66C" w14:textId="0076611F" w:rsidR="00B27DEE"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w:t>
      </w:r>
      <w:r w:rsidRPr="00024B87">
        <w:rPr>
          <w:rFonts w:ascii="GHEA Grapalat" w:eastAsiaTheme="minorHAnsi" w:hAnsi="GHEA Grapalat" w:cstheme="minorBidi"/>
        </w:rPr>
        <w:lastRenderedPageBreak/>
        <w:t>почты на адрес электронной почты секретаря оценочной комиссии</w:t>
      </w:r>
      <w:r w:rsidR="008A2A16">
        <w:rPr>
          <w:rFonts w:ascii="GHEA Grapalat" w:eastAsiaTheme="minorHAnsi" w:hAnsi="GHEA Grapalat" w:cstheme="minorBidi"/>
        </w:rPr>
        <w:t xml:space="preserve"> </w:t>
      </w:r>
      <w:r w:rsidR="008A2A16">
        <w:rPr>
          <w:rFonts w:ascii="GHEA Grapalat" w:eastAsiaTheme="minorHAnsi" w:hAnsi="GHEA Grapalat" w:cstheme="minorBidi"/>
          <w:lang w:val="en-US"/>
        </w:rPr>
        <w:t>gor</w:t>
      </w:r>
      <w:r w:rsidR="008A2A16" w:rsidRPr="008A2A16">
        <w:rPr>
          <w:rFonts w:ascii="GHEA Grapalat" w:eastAsiaTheme="minorHAnsi" w:hAnsi="GHEA Grapalat" w:cstheme="minorBidi"/>
        </w:rPr>
        <w:t>.</w:t>
      </w:r>
      <w:r w:rsidR="008A2A16">
        <w:rPr>
          <w:rFonts w:ascii="GHEA Grapalat" w:eastAsiaTheme="minorHAnsi" w:hAnsi="GHEA Grapalat" w:cstheme="minorBidi"/>
          <w:lang w:val="en-US"/>
        </w:rPr>
        <w:t>muradyan</w:t>
      </w:r>
      <w:r w:rsidR="008A2A16" w:rsidRPr="008A2A16">
        <w:rPr>
          <w:rFonts w:ascii="GHEA Grapalat" w:eastAsiaTheme="minorHAnsi" w:hAnsi="GHEA Grapalat" w:cstheme="minorBidi"/>
        </w:rPr>
        <w:t>@</w:t>
      </w:r>
      <w:r w:rsidR="008A2A16">
        <w:rPr>
          <w:rFonts w:ascii="GHEA Grapalat" w:eastAsiaTheme="minorHAnsi" w:hAnsi="GHEA Grapalat" w:cstheme="minorBidi"/>
          <w:lang w:val="en-US"/>
        </w:rPr>
        <w:t>yerevan</w:t>
      </w:r>
      <w:r w:rsidR="008A2A16" w:rsidRPr="008A2A16">
        <w:rPr>
          <w:rFonts w:ascii="GHEA Grapalat" w:eastAsiaTheme="minorHAnsi" w:hAnsi="GHEA Grapalat" w:cstheme="minorBidi"/>
        </w:rPr>
        <w:t>.</w:t>
      </w:r>
      <w:r w:rsidR="008A2A16">
        <w:rPr>
          <w:rFonts w:ascii="GHEA Grapalat" w:eastAsiaTheme="minorHAnsi" w:hAnsi="GHEA Grapalat" w:cstheme="minorBidi"/>
          <w:lang w:val="en-US"/>
        </w:rPr>
        <w:t>am</w:t>
      </w:r>
      <w:r w:rsidRPr="00024B87">
        <w:rPr>
          <w:rFonts w:ascii="GHEA Grapalat" w:eastAsiaTheme="minorHAnsi" w:hAnsi="GHEA Grapalat" w:cstheme="minorBidi"/>
        </w:rPr>
        <w:t xml:space="preserve">, </w:t>
      </w:r>
    </w:p>
    <w:p w14:paraId="08E83F17" w14:textId="77777777" w:rsidR="00B27DEE" w:rsidRPr="00000327"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который указан в упомянутом в настоящем пункте приглашении к процедуре закупок.</w:t>
      </w:r>
    </w:p>
    <w:p w14:paraId="50C91AE3" w14:textId="77777777" w:rsidR="00B27DEE" w:rsidRPr="00BF06D5"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1965E2" w14:textId="77777777" w:rsidR="00B27DEE" w:rsidRPr="00E42668"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color w:val="FF0000"/>
          <w:sz w:val="20"/>
          <w:szCs w:val="20"/>
        </w:rPr>
        <w:t>.</w:t>
      </w: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796161">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796161">
        <w:rPr>
          <w:rFonts w:ascii="GHEA Grapalat" w:eastAsiaTheme="minorHAnsi" w:hAnsi="GHEA Grapalat" w:cstheme="minorBidi"/>
        </w:rPr>
        <w:t>.</w:t>
      </w:r>
    </w:p>
    <w:p w14:paraId="3F666CC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6750A0"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18CF786"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8008AA7"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7D3DA46"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5696C59"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86E5FA9"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p>
    <w:p w14:paraId="2D589B41"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48E3AE"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6536698"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893D3FF"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38C45D"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rPr>
      </w:pPr>
    </w:p>
    <w:p w14:paraId="4ED1FED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929B2BA"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FBA6DBF"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E1132F9"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4DD343A" w14:textId="77777777" w:rsidR="00B27DEE" w:rsidRPr="00B138F3" w:rsidRDefault="00B27DEE" w:rsidP="00B27D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52970A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1D2CF57"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692A4D" w14:textId="77777777" w:rsidR="00B27DEE" w:rsidRPr="00B138F3" w:rsidRDefault="00B27DEE" w:rsidP="00B27DEE">
      <w:pPr>
        <w:pStyle w:val="BodyTextIndent"/>
        <w:widowControl w:val="0"/>
        <w:spacing w:line="240" w:lineRule="auto"/>
        <w:rPr>
          <w:rFonts w:ascii="GHEA Grapalat" w:hAnsi="GHEA Grapalat" w:cs="Sylfaen"/>
          <w:i w:val="0"/>
          <w:sz w:val="24"/>
          <w:szCs w:val="24"/>
        </w:rPr>
      </w:pPr>
    </w:p>
    <w:p w14:paraId="4088A2D1" w14:textId="77777777" w:rsidR="00B27DEE" w:rsidRPr="00B138F3" w:rsidRDefault="00B27DEE" w:rsidP="00B27DEE">
      <w:pPr>
        <w:widowControl w:val="0"/>
        <w:ind w:left="567" w:right="565"/>
        <w:jc w:val="center"/>
        <w:rPr>
          <w:rFonts w:ascii="GHEA Grapalat" w:hAnsi="GHEA Grapalat"/>
          <w:b/>
        </w:rPr>
      </w:pPr>
    </w:p>
    <w:p w14:paraId="54DAF368" w14:textId="77777777" w:rsidR="00B27DEE" w:rsidRPr="00B138F3" w:rsidRDefault="00B27DEE" w:rsidP="00B27DEE">
      <w:pPr>
        <w:widowControl w:val="0"/>
        <w:ind w:left="567" w:right="565"/>
        <w:jc w:val="center"/>
        <w:rPr>
          <w:rFonts w:ascii="GHEA Grapalat" w:hAnsi="GHEA Grapalat"/>
          <w:b/>
        </w:rPr>
      </w:pPr>
    </w:p>
    <w:p w14:paraId="6EB8C18F" w14:textId="77777777" w:rsidR="00B27DEE" w:rsidRPr="00B138F3" w:rsidRDefault="00B27DEE" w:rsidP="00B27DEE">
      <w:pPr>
        <w:widowControl w:val="0"/>
        <w:ind w:left="567" w:right="565"/>
        <w:jc w:val="center"/>
        <w:rPr>
          <w:rFonts w:ascii="GHEA Grapalat" w:hAnsi="GHEA Grapalat"/>
          <w:b/>
        </w:rPr>
      </w:pPr>
    </w:p>
    <w:p w14:paraId="40E6708D" w14:textId="77777777" w:rsidR="00B27DEE" w:rsidRPr="00EE6D58" w:rsidRDefault="00B27DEE" w:rsidP="00B27DEE">
      <w:pPr>
        <w:widowControl w:val="0"/>
        <w:ind w:left="567" w:right="565"/>
        <w:jc w:val="center"/>
        <w:rPr>
          <w:rFonts w:ascii="GHEA Grapalat" w:hAnsi="GHEA Grapalat"/>
          <w:b/>
        </w:rPr>
      </w:pPr>
    </w:p>
    <w:p w14:paraId="586AA422" w14:textId="77777777" w:rsidR="00784EDB" w:rsidRPr="00EE6D58" w:rsidRDefault="00784EDB" w:rsidP="00B27DEE">
      <w:pPr>
        <w:widowControl w:val="0"/>
        <w:ind w:left="567" w:right="565"/>
        <w:jc w:val="center"/>
        <w:rPr>
          <w:rFonts w:ascii="GHEA Grapalat" w:hAnsi="GHEA Grapalat"/>
          <w:b/>
        </w:rPr>
      </w:pPr>
    </w:p>
    <w:p w14:paraId="1DD81187" w14:textId="77777777" w:rsidR="00784EDB" w:rsidRPr="00EE6D58" w:rsidRDefault="00784EDB" w:rsidP="00B27DEE">
      <w:pPr>
        <w:widowControl w:val="0"/>
        <w:ind w:left="567" w:right="565"/>
        <w:jc w:val="center"/>
        <w:rPr>
          <w:rFonts w:ascii="GHEA Grapalat" w:hAnsi="GHEA Grapalat"/>
          <w:b/>
        </w:rPr>
      </w:pPr>
    </w:p>
    <w:p w14:paraId="7BE28BE2" w14:textId="77777777" w:rsidR="00784EDB" w:rsidRPr="00EE6D58" w:rsidRDefault="00784EDB" w:rsidP="00B27DEE">
      <w:pPr>
        <w:widowControl w:val="0"/>
        <w:ind w:left="567" w:right="565"/>
        <w:jc w:val="center"/>
        <w:rPr>
          <w:rFonts w:ascii="GHEA Grapalat" w:hAnsi="GHEA Grapalat"/>
          <w:b/>
        </w:rPr>
      </w:pPr>
    </w:p>
    <w:p w14:paraId="272D3224" w14:textId="77777777" w:rsidR="00784EDB" w:rsidRPr="00EE6D58" w:rsidRDefault="00784EDB" w:rsidP="00B27DEE">
      <w:pPr>
        <w:widowControl w:val="0"/>
        <w:ind w:left="567" w:right="565"/>
        <w:jc w:val="center"/>
        <w:rPr>
          <w:rFonts w:ascii="GHEA Grapalat" w:hAnsi="GHEA Grapalat"/>
          <w:b/>
        </w:rPr>
      </w:pPr>
    </w:p>
    <w:p w14:paraId="122ECAC8" w14:textId="77777777" w:rsidR="00784EDB" w:rsidRPr="00EE6D58" w:rsidRDefault="00784EDB" w:rsidP="00B27DEE">
      <w:pPr>
        <w:widowControl w:val="0"/>
        <w:ind w:left="567" w:right="565"/>
        <w:jc w:val="center"/>
        <w:rPr>
          <w:rFonts w:ascii="GHEA Grapalat" w:hAnsi="GHEA Grapalat"/>
          <w:b/>
        </w:rPr>
      </w:pPr>
    </w:p>
    <w:p w14:paraId="591287D7" w14:textId="77777777" w:rsidR="00784EDB" w:rsidRPr="00EE6D58" w:rsidRDefault="00784EDB" w:rsidP="00B27DEE">
      <w:pPr>
        <w:widowControl w:val="0"/>
        <w:ind w:left="567" w:right="565"/>
        <w:jc w:val="center"/>
        <w:rPr>
          <w:rFonts w:ascii="GHEA Grapalat" w:hAnsi="GHEA Grapalat"/>
          <w:b/>
        </w:rPr>
      </w:pPr>
    </w:p>
    <w:p w14:paraId="6378B6C0" w14:textId="77777777" w:rsidR="00B27DEE" w:rsidRPr="00B138F3" w:rsidRDefault="00B27DEE" w:rsidP="00B27DEE">
      <w:pPr>
        <w:widowControl w:val="0"/>
        <w:ind w:left="567" w:right="565"/>
        <w:jc w:val="center"/>
        <w:rPr>
          <w:rFonts w:ascii="GHEA Grapalat" w:hAnsi="GHEA Grapalat"/>
          <w:b/>
        </w:rPr>
      </w:pPr>
    </w:p>
    <w:p w14:paraId="2907C250" w14:textId="77777777" w:rsidR="00B27DEE" w:rsidRDefault="00B27DEE" w:rsidP="00B27DEE">
      <w:pPr>
        <w:rPr>
          <w:rFonts w:ascii="GHEA Grapalat" w:hAnsi="GHEA Grapalat"/>
          <w:b/>
        </w:rPr>
      </w:pPr>
    </w:p>
    <w:p w14:paraId="29B63362" w14:textId="77777777" w:rsidR="00B27DEE" w:rsidRPr="00B138F3" w:rsidRDefault="00B27DEE" w:rsidP="00B27DEE">
      <w:pPr>
        <w:widowControl w:val="0"/>
        <w:ind w:firstLine="567"/>
        <w:jc w:val="right"/>
        <w:rPr>
          <w:rFonts w:ascii="GHEA Grapalat" w:hAnsi="GHEA Grapalat"/>
          <w:b/>
        </w:rPr>
      </w:pPr>
      <w:r w:rsidRPr="00B138F3">
        <w:rPr>
          <w:rFonts w:ascii="GHEA Grapalat" w:hAnsi="GHEA Grapalat"/>
          <w:b/>
        </w:rPr>
        <w:t>Приложение № 4</w:t>
      </w:r>
    </w:p>
    <w:p w14:paraId="4DDDF28B" w14:textId="5E324C5B" w:rsidR="00B27DEE" w:rsidRPr="00B138F3" w:rsidRDefault="00B27DEE" w:rsidP="00B27DEE">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C308F7">
        <w:rPr>
          <w:rFonts w:ascii="GHEA Grapalat" w:hAnsi="GHEA Grapalat"/>
          <w:b/>
        </w:rPr>
        <w:t>EQ-BMAShDzB-26/3</w:t>
      </w:r>
      <w:r w:rsidRPr="00B138F3">
        <w:rPr>
          <w:rFonts w:ascii="GHEA Grapalat" w:hAnsi="GHEA Grapalat"/>
          <w:b/>
        </w:rPr>
        <w:t>"</w:t>
      </w:r>
      <w:r w:rsidRPr="00B138F3">
        <w:rPr>
          <w:rStyle w:val="FootnoteReference"/>
          <w:rFonts w:ascii="GHEA Grapalat" w:hAnsi="GHEA Grapalat"/>
          <w:b/>
        </w:rPr>
        <w:footnoteReference w:customMarkFollows="1" w:id="17"/>
        <w:t>*</w:t>
      </w:r>
    </w:p>
    <w:p w14:paraId="56AEA453" w14:textId="77777777" w:rsidR="00B27DEE" w:rsidRPr="00EC1F84" w:rsidRDefault="00B27DEE" w:rsidP="00B27DEE">
      <w:pPr>
        <w:pStyle w:val="BodyTextIndent3"/>
        <w:widowControl w:val="0"/>
        <w:spacing w:line="240" w:lineRule="auto"/>
        <w:jc w:val="center"/>
        <w:rPr>
          <w:rFonts w:ascii="GHEA Grapalat" w:hAnsi="GHEA Grapalat"/>
          <w:sz w:val="24"/>
          <w:szCs w:val="24"/>
        </w:rPr>
      </w:pPr>
    </w:p>
    <w:p w14:paraId="04E2D83A" w14:textId="77777777" w:rsidR="00B27DEE" w:rsidRPr="00B138F3" w:rsidRDefault="00B27DEE" w:rsidP="00B27D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D8DD4E8" w14:textId="77777777" w:rsidR="00B27DEE" w:rsidRPr="00B138F3" w:rsidRDefault="00B27DEE" w:rsidP="00B27DEE">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152D85BA" w14:textId="77777777" w:rsidR="00B27DEE" w:rsidRPr="00B138F3" w:rsidRDefault="00B27DEE" w:rsidP="00B27D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E6FE1F4" w14:textId="77777777" w:rsidR="00B27DEE" w:rsidRPr="00B138F3" w:rsidRDefault="00B27DEE" w:rsidP="00B27D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753BF5A6" w14:textId="77777777" w:rsidR="00B27DEE" w:rsidRPr="00B138F3" w:rsidRDefault="00B27DEE" w:rsidP="00B27D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84BE15C" w14:textId="77777777" w:rsidR="00B27DEE" w:rsidRPr="00B138F3" w:rsidRDefault="00B27DEE" w:rsidP="00B27DEE">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32114A3C"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5C59A208" w14:textId="77777777" w:rsidR="00B27DEE" w:rsidRPr="00B138F3" w:rsidRDefault="00B27DEE" w:rsidP="00B27D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5A9FC9F" w14:textId="77777777" w:rsidR="00B27DEE" w:rsidRPr="00B138F3" w:rsidRDefault="00B27DEE" w:rsidP="00B27DE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154D594C" w14:textId="77777777" w:rsidR="00B27DEE" w:rsidRPr="00B138F3" w:rsidRDefault="00B27DEE" w:rsidP="00B27D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53678410"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5423048"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743052A"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 </w:t>
      </w:r>
      <w:r>
        <w:rPr>
          <w:rFonts w:ascii="GHEA Grapalat" w:eastAsiaTheme="minorHAnsi" w:hAnsi="GHEA Grapalat" w:cstheme="minorBidi"/>
          <w:sz w:val="18"/>
          <w:szCs w:val="18"/>
        </w:rPr>
        <w:t xml:space="preserve"> </w:t>
      </w:r>
    </w:p>
    <w:p w14:paraId="0129C8EB"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p>
    <w:p w14:paraId="3B0D9CBD"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442CF70"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21CB348"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0216C8D2" w14:textId="77777777" w:rsidR="00B27DEE" w:rsidRDefault="00B27DEE" w:rsidP="00B27DEE">
      <w:pPr>
        <w:rPr>
          <w:rFonts w:ascii="GHEA Grapalat" w:eastAsiaTheme="minorHAnsi" w:hAnsi="GHEA Grapalat" w:cstheme="minorBidi"/>
        </w:rPr>
      </w:pPr>
      <w:r>
        <w:rPr>
          <w:rFonts w:ascii="GHEA Grapalat" w:eastAsiaTheme="minorHAnsi" w:hAnsi="GHEA Grapalat" w:cstheme="minorBidi"/>
        </w:rPr>
        <w:br w:type="page"/>
      </w:r>
    </w:p>
    <w:p w14:paraId="3F22D6D6" w14:textId="77777777" w:rsidR="00B27DEE" w:rsidRPr="00B138F3" w:rsidRDefault="00B27DEE" w:rsidP="00B27DE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lastRenderedPageBreak/>
        <w:t>Выплата производится посредством перечисления на расчетный счет____________________ бенефициара.</w:t>
      </w:r>
    </w:p>
    <w:p w14:paraId="3698B293"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1B07924A" w14:textId="77777777" w:rsidR="00B27DEE" w:rsidRPr="00B138F3" w:rsidRDefault="00B27DEE" w:rsidP="00B27D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C83CF0B" w14:textId="77777777" w:rsidR="00B27DEE" w:rsidRPr="00B138F3" w:rsidRDefault="00B27DEE" w:rsidP="00B27D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7AA8847"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43AD6E0" w14:textId="77777777" w:rsidR="00B27DEE" w:rsidRPr="002A2B6F"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2A2B6F">
        <w:rPr>
          <w:rFonts w:ascii="GHEA Grapalat" w:eastAsiaTheme="minorHAnsi" w:hAnsi="GHEA Grapalat" w:cstheme="minorBidi"/>
        </w:rPr>
        <w:t>со дня вступления в силу договора под кодом N________________________ заключаемого  между  бенефициаром</w:t>
      </w:r>
      <w:del w:id="19" w:author="Vardan" w:date="2023-07-06T22:16:00Z">
        <w:r w:rsidRPr="002A2B6F" w:rsidDel="007570F1">
          <w:rPr>
            <w:rFonts w:ascii="GHEA Grapalat" w:eastAsiaTheme="minorHAnsi" w:hAnsi="GHEA Grapalat" w:cstheme="minorBidi"/>
          </w:rPr>
          <w:delText xml:space="preserve"> </w:delText>
        </w:r>
      </w:del>
      <w:r w:rsidRPr="002A2B6F">
        <w:rPr>
          <w:rFonts w:ascii="GHEA Grapalat" w:eastAsiaTheme="minorHAnsi" w:hAnsi="GHEA Grapalat" w:cstheme="minorBidi"/>
        </w:rPr>
        <w:t xml:space="preserve">  </w:t>
      </w:r>
    </w:p>
    <w:p w14:paraId="00520301" w14:textId="77777777" w:rsidR="00B27DEE" w:rsidRPr="002A2B6F"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A2B6F">
        <w:rPr>
          <w:rFonts w:ascii="GHEA Grapalat" w:eastAsiaTheme="minorHAnsi" w:hAnsi="GHEA Grapalat" w:cstheme="minorBidi"/>
          <w:sz w:val="18"/>
          <w:szCs w:val="18"/>
        </w:rPr>
        <w:t>номер заключаемого договара</w:t>
      </w:r>
    </w:p>
    <w:p w14:paraId="6549F69B" w14:textId="77777777" w:rsidR="00B27DEE" w:rsidRPr="002A2B6F" w:rsidRDefault="00B27DEE" w:rsidP="00B27DEE">
      <w:pPr>
        <w:pStyle w:val="NormalWeb"/>
        <w:shd w:val="clear" w:color="auto" w:fill="FFFFFF"/>
        <w:spacing w:before="0" w:beforeAutospacing="0" w:after="0" w:afterAutospacing="0"/>
        <w:ind w:firstLine="374"/>
        <w:contextualSpacing/>
        <w:jc w:val="both"/>
        <w:rPr>
          <w:rFonts w:eastAsiaTheme="minorHAnsi" w:cstheme="minorBidi"/>
        </w:rPr>
      </w:pPr>
      <w:r>
        <w:rPr>
          <w:rFonts w:ascii="GHEA Grapalat" w:eastAsiaTheme="minorHAnsi" w:hAnsi="GHEA Grapalat" w:cstheme="minorBidi"/>
        </w:rPr>
        <w:t>и</w:t>
      </w:r>
      <w:r w:rsidRPr="002A2B6F">
        <w:rPr>
          <w:rFonts w:ascii="GHEA Grapalat" w:eastAsiaTheme="minorHAnsi" w:hAnsi="GHEA Grapalat" w:cstheme="minorBidi"/>
        </w:rPr>
        <w:t xml:space="preserve"> принципалом  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дня</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Pr>
          <w:rFonts w:ascii="GHEA Grapalat" w:eastAsiaTheme="minorHAnsi" w:hAnsi="GHEA Grapalat" w:cstheme="minorBidi"/>
          <w:sz w:val="16"/>
          <w:szCs w:val="16"/>
        </w:rPr>
        <w:t xml:space="preserve">                                              </w:t>
      </w:r>
      <w:r w:rsidRPr="002A2B6F">
        <w:rPr>
          <w:rFonts w:ascii="GHEA Grapalat" w:eastAsiaTheme="minorHAnsi" w:hAnsi="GHEA Grapalat" w:cstheme="minorBidi"/>
          <w:sz w:val="16"/>
          <w:szCs w:val="16"/>
        </w:rPr>
        <w:t>крайн</w:t>
      </w:r>
      <w:r>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r w:rsidRPr="002A2B6F">
        <w:rPr>
          <w:rFonts w:ascii="GHEA Grapalat" w:eastAsiaTheme="minorHAnsi" w:hAnsi="GHEA Grapalat" w:cstheme="minorBidi"/>
          <w:sz w:val="16"/>
          <w:szCs w:val="16"/>
        </w:rPr>
        <w:t xml:space="preserve">ый </w:t>
      </w:r>
      <w:r w:rsidRPr="002A2B6F">
        <w:rPr>
          <w:rFonts w:ascii="GHEA Grapalat" w:eastAsiaTheme="minorHAnsi" w:hAnsi="GHEA Grapalat" w:cstheme="minorBidi"/>
          <w:sz w:val="16"/>
          <w:szCs w:val="16"/>
          <w:lang w:val="hy-AM"/>
        </w:rPr>
        <w:t>заключаемым договором</w:t>
      </w:r>
    </w:p>
    <w:p w14:paraId="61868FD2" w14:textId="77777777" w:rsidR="00B27DEE"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 выдающее гарантию,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24848A7" w14:textId="77777777" w:rsidR="00B27DEE"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2A17EE95" w14:textId="77777777" w:rsidR="00B27DEE" w:rsidRPr="002A2B6F"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A2B6F">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14:paraId="7328A1A5" w14:textId="77777777" w:rsidR="00B27DEE" w:rsidRPr="00B138F3"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8CE2DC6" w14:textId="77777777" w:rsidR="00B27DEE" w:rsidRPr="00B138F3"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8BF086E" w14:textId="77777777" w:rsidR="00B27DEE" w:rsidRPr="00B138F3"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572A57">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B33568"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D14C1A1"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55183A"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3B8F41A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1D5D88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E012AE"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6393EB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2777A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E25AD97"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681399E"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p>
    <w:p w14:paraId="368C5258"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3FBBAE"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0FE78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5317C9C"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686355B"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rPr>
      </w:pPr>
    </w:p>
    <w:p w14:paraId="35B99EE1"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D10E7C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C9835B9"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651ED2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0396DB" w14:textId="77777777" w:rsidR="00B27DEE" w:rsidRPr="00B138F3" w:rsidRDefault="00B27DEE" w:rsidP="00B27D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BF377B"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6C0676B"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4C1F67"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5DA0B6" w14:textId="77777777" w:rsidR="00B27DEE" w:rsidRPr="00B138F3" w:rsidRDefault="00B27DEE" w:rsidP="00B27DEE">
      <w:pPr>
        <w:widowControl w:val="0"/>
        <w:ind w:left="567" w:right="565"/>
        <w:jc w:val="center"/>
        <w:rPr>
          <w:rFonts w:ascii="GHEA Grapalat" w:hAnsi="GHEA Grapalat"/>
          <w:b/>
        </w:rPr>
      </w:pPr>
    </w:p>
    <w:p w14:paraId="17EB4E58" w14:textId="77777777" w:rsidR="00B27DEE" w:rsidRPr="00B138F3" w:rsidRDefault="00B27DEE" w:rsidP="00B27DEE">
      <w:pPr>
        <w:widowControl w:val="0"/>
        <w:ind w:left="567" w:right="565"/>
        <w:jc w:val="center"/>
        <w:rPr>
          <w:rFonts w:ascii="GHEA Grapalat" w:hAnsi="GHEA Grapalat"/>
          <w:b/>
        </w:rPr>
      </w:pPr>
    </w:p>
    <w:p w14:paraId="392952EC" w14:textId="77777777" w:rsidR="00B27DEE" w:rsidRPr="00B138F3" w:rsidRDefault="00B27DEE" w:rsidP="00B27DEE">
      <w:pPr>
        <w:widowControl w:val="0"/>
        <w:ind w:left="567" w:right="565"/>
        <w:jc w:val="center"/>
        <w:rPr>
          <w:rFonts w:ascii="GHEA Grapalat" w:hAnsi="GHEA Grapalat"/>
          <w:b/>
        </w:rPr>
      </w:pPr>
    </w:p>
    <w:p w14:paraId="015EF01F" w14:textId="77777777" w:rsidR="00B27DEE" w:rsidRPr="00B138F3" w:rsidRDefault="00B27DEE" w:rsidP="00B27DEE">
      <w:pPr>
        <w:widowControl w:val="0"/>
        <w:ind w:left="567" w:right="565"/>
        <w:jc w:val="center"/>
        <w:rPr>
          <w:rFonts w:ascii="GHEA Grapalat" w:hAnsi="GHEA Grapalat"/>
          <w:b/>
        </w:rPr>
      </w:pPr>
    </w:p>
    <w:p w14:paraId="322E7435" w14:textId="77777777" w:rsidR="00B27DEE" w:rsidRPr="00B138F3" w:rsidRDefault="00B27DEE" w:rsidP="00B27DEE">
      <w:pPr>
        <w:widowControl w:val="0"/>
        <w:ind w:left="567" w:right="565"/>
        <w:jc w:val="center"/>
        <w:rPr>
          <w:rFonts w:ascii="GHEA Grapalat" w:hAnsi="GHEA Grapalat"/>
          <w:b/>
        </w:rPr>
      </w:pPr>
    </w:p>
    <w:p w14:paraId="3B2CEFC5" w14:textId="77777777" w:rsidR="00B27DEE" w:rsidRPr="00B138F3" w:rsidRDefault="00B27DEE" w:rsidP="00B27DEE">
      <w:pPr>
        <w:widowControl w:val="0"/>
        <w:ind w:left="567" w:right="565"/>
        <w:jc w:val="center"/>
        <w:rPr>
          <w:rFonts w:ascii="GHEA Grapalat" w:hAnsi="GHEA Grapalat"/>
          <w:b/>
        </w:rPr>
      </w:pPr>
    </w:p>
    <w:p w14:paraId="45F727BA" w14:textId="77777777" w:rsidR="00B27DEE" w:rsidRPr="00B138F3" w:rsidRDefault="00B27DEE" w:rsidP="00B27DEE">
      <w:pPr>
        <w:widowControl w:val="0"/>
        <w:ind w:left="567" w:right="565"/>
        <w:jc w:val="center"/>
        <w:rPr>
          <w:rFonts w:ascii="GHEA Grapalat" w:hAnsi="GHEA Grapalat"/>
          <w:b/>
        </w:rPr>
      </w:pPr>
    </w:p>
    <w:p w14:paraId="35BBF3EC" w14:textId="77777777" w:rsidR="00B27DEE" w:rsidRPr="005F2C25" w:rsidRDefault="00B27DEE" w:rsidP="00B27DEE">
      <w:pPr>
        <w:widowControl w:val="0"/>
        <w:jc w:val="right"/>
        <w:rPr>
          <w:rFonts w:ascii="GHEA Grapalat" w:hAnsi="GHEA Grapalat"/>
          <w:i/>
          <w:sz w:val="22"/>
          <w:szCs w:val="22"/>
        </w:rPr>
      </w:pPr>
    </w:p>
    <w:p w14:paraId="0689670D" w14:textId="77777777" w:rsidR="00B27DEE" w:rsidRDefault="00B27DEE" w:rsidP="00B27DEE">
      <w:pPr>
        <w:rPr>
          <w:rFonts w:ascii="GHEA Grapalat" w:hAnsi="GHEA Grapalat"/>
          <w:b/>
        </w:rPr>
      </w:pPr>
      <w:r>
        <w:rPr>
          <w:rFonts w:ascii="GHEA Grapalat" w:hAnsi="GHEA Grapalat"/>
          <w:b/>
        </w:rPr>
        <w:br w:type="page"/>
      </w:r>
    </w:p>
    <w:p w14:paraId="375DC25F" w14:textId="77777777" w:rsidR="00B27DEE" w:rsidRPr="00572A57" w:rsidRDefault="00B27DEE" w:rsidP="00B27DEE">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22F69406" w14:textId="1DC8E279" w:rsidR="00B27DEE" w:rsidRPr="00594D27" w:rsidRDefault="00B27DEE" w:rsidP="00B27DEE">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C308F7">
        <w:rPr>
          <w:rFonts w:ascii="GHEA Grapalat" w:hAnsi="GHEA Grapalat"/>
          <w:b/>
          <w:i/>
          <w:sz w:val="22"/>
          <w:szCs w:val="22"/>
        </w:rPr>
        <w:t>EQ-BMAShDzB-26/3</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8"/>
        <w:t>*</w:t>
      </w:r>
    </w:p>
    <w:p w14:paraId="68997807" w14:textId="77777777" w:rsidR="00B27DEE" w:rsidRPr="00B138F3" w:rsidRDefault="00B27DEE" w:rsidP="00B27DEE">
      <w:pPr>
        <w:widowControl w:val="0"/>
        <w:jc w:val="center"/>
        <w:rPr>
          <w:rFonts w:ascii="GHEA Grapalat" w:hAnsi="GHEA Grapalat"/>
          <w:b/>
          <w:sz w:val="22"/>
          <w:szCs w:val="22"/>
        </w:rPr>
      </w:pPr>
    </w:p>
    <w:p w14:paraId="629E9A2E" w14:textId="77777777" w:rsidR="00B27DEE" w:rsidRPr="00B138F3" w:rsidRDefault="00B27DEE" w:rsidP="00B27DEE">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98DB74A" w14:textId="77777777" w:rsidR="00B27DEE" w:rsidRPr="00B138F3" w:rsidRDefault="00B27DEE" w:rsidP="00B27DEE">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27DEE" w:rsidRPr="00B138F3" w14:paraId="30EB089B" w14:textId="77777777" w:rsidTr="00B52CF9">
        <w:tc>
          <w:tcPr>
            <w:tcW w:w="4786" w:type="dxa"/>
          </w:tcPr>
          <w:p w14:paraId="4CBD9741" w14:textId="77777777" w:rsidR="00B27DEE" w:rsidRPr="00B138F3" w:rsidRDefault="00B27DEE" w:rsidP="00B27DEE">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0607EBE" w14:textId="77777777" w:rsidR="00B27DEE" w:rsidRPr="00B138F3" w:rsidRDefault="00B27DEE" w:rsidP="00B27DEE">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14:paraId="43B5E405" w14:textId="77777777" w:rsidR="00B27DEE" w:rsidRPr="00B138F3" w:rsidRDefault="00B27DEE" w:rsidP="00B27DEE">
      <w:pPr>
        <w:widowControl w:val="0"/>
        <w:rPr>
          <w:rFonts w:ascii="GHEA Grapalat" w:hAnsi="GHEA Grapalat" w:cs="GHEA Grapalat"/>
          <w:b/>
          <w:sz w:val="22"/>
          <w:szCs w:val="22"/>
        </w:rPr>
      </w:pPr>
    </w:p>
    <w:p w14:paraId="33F9791F" w14:textId="77777777" w:rsidR="00B27DEE" w:rsidRPr="00B138F3" w:rsidRDefault="00B27DEE" w:rsidP="00B27DEE">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4A863EC" w14:textId="77777777" w:rsidR="00B27DEE" w:rsidRPr="00B138F3" w:rsidRDefault="00B27DEE" w:rsidP="00B27DEE">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4B0DF70D" w14:textId="77777777" w:rsidR="00B27DEE" w:rsidRPr="00B138F3" w:rsidRDefault="00B27DEE" w:rsidP="00B27DEE">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1CB8EE7" w14:textId="77777777" w:rsidR="00B27DEE" w:rsidRPr="00B138F3" w:rsidRDefault="00B27DEE" w:rsidP="00B27DEE">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29362450" w14:textId="77777777" w:rsidR="00B27DEE" w:rsidRPr="00B138F3" w:rsidRDefault="00B27DEE" w:rsidP="00B27DEE">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BD639" w14:textId="77777777" w:rsidR="00B27DEE" w:rsidRPr="00B138F3" w:rsidRDefault="00B27DEE" w:rsidP="00B27DEE">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FF61548" w14:textId="77777777" w:rsidR="00B27DEE" w:rsidRPr="00B138F3" w:rsidRDefault="00B27DEE" w:rsidP="00B27DEE">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E9B5D6C" w14:textId="77777777" w:rsidR="00B27DEE" w:rsidRPr="00B138F3" w:rsidRDefault="00B27DEE" w:rsidP="00B27DEE">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95BD227" w14:textId="77777777" w:rsidR="00B27DEE" w:rsidRPr="00B138F3" w:rsidRDefault="00B27DEE" w:rsidP="00B27DEE">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299D471" w14:textId="77777777" w:rsidR="00B27DEE" w:rsidRPr="00B138F3" w:rsidRDefault="00B27DEE" w:rsidP="00B27DEE">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277EEB0" w14:textId="77777777" w:rsidR="00B27DEE" w:rsidRPr="00B138F3" w:rsidRDefault="00B27DEE" w:rsidP="00B27D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E0C7E54"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0570C51"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6807B49"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A065CAA"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11DA1A0"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58CE55FC"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EC57CBC"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w:t>
      </w:r>
      <w:r w:rsidRPr="00B138F3">
        <w:rPr>
          <w:rFonts w:ascii="GHEA Grapalat" w:hAnsi="GHEA Grapalat"/>
          <w:sz w:val="22"/>
          <w:szCs w:val="22"/>
        </w:rPr>
        <w:lastRenderedPageBreak/>
        <w:t>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94F307B"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E03C602"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D02726"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7AB059"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2CC347B" w14:textId="77777777" w:rsidR="00B27DEE" w:rsidRPr="00185BB2" w:rsidRDefault="00B27DEE" w:rsidP="00B27DEE">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F06069B" w14:textId="77777777" w:rsidR="00B27DEE" w:rsidRPr="00B138F3" w:rsidRDefault="00B27DEE" w:rsidP="00B27DEE">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53863CB"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F593A7C" w14:textId="77777777" w:rsidR="00B27DEE" w:rsidRPr="00B138F3"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D259BC9" w14:textId="77777777" w:rsidR="00B27DEE" w:rsidRPr="00B138F3" w:rsidDel="00A13215" w:rsidRDefault="00B27DEE" w:rsidP="00B27D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6D647DC" w14:textId="77777777" w:rsidR="00B27DEE" w:rsidRPr="00EC1F84" w:rsidRDefault="00B27DEE" w:rsidP="00B27D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58F9498" w14:textId="77777777" w:rsidR="00B27DEE" w:rsidRPr="00B138F3" w:rsidRDefault="00B27DEE" w:rsidP="00B27DEE">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044649D" w14:textId="77777777" w:rsidR="00B27DEE" w:rsidRPr="00CC28E2" w:rsidRDefault="00B27DEE" w:rsidP="00B27DEE">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5AD482E5" w14:textId="77777777" w:rsidR="00B27DEE" w:rsidRPr="00CC28E2" w:rsidRDefault="00B27DEE" w:rsidP="00B27DEE">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25AE7D50" w14:textId="77777777" w:rsidR="00B27DEE" w:rsidRPr="00CC28E2" w:rsidRDefault="00B27DEE" w:rsidP="00B27DEE">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20A1A10" w14:textId="77777777" w:rsidR="00B27DEE" w:rsidRPr="00CC28E2" w:rsidRDefault="00B27DEE" w:rsidP="00B27DEE">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4896B3E6" w14:textId="77777777" w:rsidR="00B27DEE" w:rsidRPr="00CC28E2" w:rsidRDefault="00B27DEE" w:rsidP="00B27DEE">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58806175" w14:textId="77777777" w:rsidR="00B27DEE" w:rsidRPr="00CC28E2" w:rsidRDefault="00B27DEE" w:rsidP="00B27DEE">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5027BCB7" w14:textId="77777777" w:rsidR="00B27DEE" w:rsidRPr="00D847AB" w:rsidRDefault="00B27DEE" w:rsidP="00B27DEE">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1F7F91F2" w14:textId="77777777" w:rsidR="00B27DEE" w:rsidRPr="00B138F3" w:rsidRDefault="00B27DEE" w:rsidP="00B27DEE">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7C0EC61B" w14:textId="77777777" w:rsidR="00B27DEE" w:rsidRDefault="00B27DEE" w:rsidP="00B27DEE">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5DD2E7CD" w14:textId="77777777" w:rsidR="00B27DEE" w:rsidRPr="00B138F3" w:rsidRDefault="00B27DEE" w:rsidP="00B27DEE">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F13962F" w14:textId="77777777" w:rsidR="00B27DEE" w:rsidRDefault="00B27DEE" w:rsidP="00B27DEE">
      <w:pPr>
        <w:widowControl w:val="0"/>
        <w:ind w:right="4250"/>
        <w:rPr>
          <w:rFonts w:ascii="GHEA Grapalat" w:hAnsi="GHEA Grapalat"/>
          <w:sz w:val="22"/>
          <w:szCs w:val="22"/>
        </w:rPr>
      </w:pPr>
    </w:p>
    <w:p w14:paraId="2D758CCD" w14:textId="77777777" w:rsidR="00B27DEE" w:rsidRPr="00B138F3" w:rsidRDefault="00B27DEE" w:rsidP="00B27DEE">
      <w:pPr>
        <w:widowControl w:val="0"/>
        <w:ind w:right="4250"/>
        <w:rPr>
          <w:rFonts w:ascii="GHEA Grapalat" w:hAnsi="GHEA Grapalat"/>
          <w:sz w:val="22"/>
          <w:szCs w:val="22"/>
        </w:rPr>
      </w:pPr>
    </w:p>
    <w:p w14:paraId="11A7548A" w14:textId="77777777" w:rsidR="00B27DEE" w:rsidRPr="004D5A00" w:rsidRDefault="00B27DEE" w:rsidP="00B27DEE">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5B62F139" w14:textId="77777777" w:rsidR="00B27DEE" w:rsidRPr="004D5A00" w:rsidRDefault="00B27DEE" w:rsidP="00B27DEE">
      <w:pPr>
        <w:widowControl w:val="0"/>
        <w:tabs>
          <w:tab w:val="left" w:pos="1134"/>
        </w:tabs>
        <w:ind w:firstLine="567"/>
        <w:jc w:val="both"/>
        <w:rPr>
          <w:rFonts w:ascii="GHEA Grapalat" w:hAnsi="GHEA Grapalat"/>
          <w:sz w:val="22"/>
          <w:szCs w:val="22"/>
        </w:rPr>
      </w:pPr>
    </w:p>
    <w:p w14:paraId="7DCCEF4B" w14:textId="77777777" w:rsidR="00B27DEE" w:rsidRPr="004D5A00" w:rsidRDefault="00B27DEE" w:rsidP="00B27DEE">
      <w:pPr>
        <w:widowControl w:val="0"/>
        <w:tabs>
          <w:tab w:val="left" w:pos="1134"/>
        </w:tabs>
        <w:ind w:firstLine="567"/>
        <w:jc w:val="both"/>
        <w:rPr>
          <w:rFonts w:ascii="GHEA Grapalat" w:hAnsi="GHEA Grapalat"/>
          <w:sz w:val="22"/>
          <w:szCs w:val="22"/>
        </w:rPr>
      </w:pPr>
    </w:p>
    <w:p w14:paraId="3A051D69" w14:textId="77777777" w:rsidR="00B27DEE" w:rsidRPr="004D5A00" w:rsidRDefault="00B27DEE" w:rsidP="00B27DEE">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B27DEE" w:rsidRPr="00B138F3" w14:paraId="2B55ED41"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62713" w14:textId="77777777" w:rsidR="00B27DEE" w:rsidRPr="004D5A00" w:rsidRDefault="00B27DEE" w:rsidP="00B27DEE">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B27DEE" w:rsidRPr="00B138F3" w14:paraId="12AC4C2A"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B9914" w14:textId="77777777" w:rsidR="00B27DEE" w:rsidRPr="00B138F3" w:rsidRDefault="00B27DEE" w:rsidP="00B27DEE">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27DEE" w:rsidRPr="00B138F3" w14:paraId="570C8E9A" w14:textId="77777777" w:rsidTr="00B52CF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2AE10" w14:textId="77777777" w:rsidR="00B27DEE" w:rsidRPr="00B138F3" w:rsidRDefault="00B27DEE" w:rsidP="00B27D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27DEE" w:rsidRPr="00B138F3" w14:paraId="5DA9F596" w14:textId="77777777" w:rsidTr="00B52CF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78E47"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27DEE" w:rsidRPr="00B138F3" w14:paraId="046EB2EB" w14:textId="77777777" w:rsidTr="00B52C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F5362"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27DEE" w:rsidRPr="00B138F3" w14:paraId="196328FE" w14:textId="77777777" w:rsidTr="00B52C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28C75"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27DEE" w:rsidRPr="00B138F3" w14:paraId="010B9522"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284C80"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27DEE" w:rsidRPr="00B138F3" w14:paraId="1E5FD862"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4E988"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27DEE" w:rsidRPr="00B138F3" w14:paraId="4882EEF8"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CDBA3"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27DEE" w:rsidRPr="00B138F3" w14:paraId="117C0C94"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166DB8"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27DEE" w:rsidRPr="00B138F3" w14:paraId="6A464437" w14:textId="77777777" w:rsidTr="00B52C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B5059"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27DEE" w:rsidRPr="00B138F3" w14:paraId="240BC185" w14:textId="77777777" w:rsidTr="00B52C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3E2AD"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27DEE" w:rsidRPr="00B138F3" w14:paraId="48EDD48C" w14:textId="77777777" w:rsidTr="00B52C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0BC768"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27DEE" w:rsidRPr="00B138F3" w14:paraId="7E1274C0"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FFCAC2"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27DEE" w:rsidRPr="00B138F3" w14:paraId="548F0975"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5E8C1"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27DEE" w:rsidRPr="00B138F3" w14:paraId="2BFED404"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AA313"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27DEE" w:rsidRPr="00B138F3" w14:paraId="428964C3"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85533"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B27DEE" w:rsidRPr="00B138F3" w14:paraId="00089BCF" w14:textId="77777777" w:rsidTr="00B52CF9">
        <w:trPr>
          <w:trHeight w:val="424"/>
        </w:trPr>
        <w:tc>
          <w:tcPr>
            <w:tcW w:w="10980" w:type="dxa"/>
            <w:gridSpan w:val="2"/>
            <w:tcBorders>
              <w:top w:val="single" w:sz="4" w:space="0" w:color="auto"/>
              <w:left w:val="single" w:sz="4" w:space="0" w:color="auto"/>
              <w:right w:val="single" w:sz="4" w:space="0" w:color="000000"/>
            </w:tcBorders>
            <w:noWrap/>
            <w:vAlign w:val="bottom"/>
          </w:tcPr>
          <w:p w14:paraId="2BEB6183"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7DEE" w:rsidRPr="00B138F3" w14:paraId="7FD68F01" w14:textId="77777777" w:rsidTr="00B52C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4E1709"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27DEE" w:rsidRPr="00B138F3" w14:paraId="5C70EC02" w14:textId="77777777" w:rsidTr="00B52C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925ED" w14:textId="77777777" w:rsidR="00B27DEE" w:rsidRPr="00B138F3" w:rsidRDefault="00B27DEE" w:rsidP="00B27D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27DEE" w:rsidRPr="00B138F3" w14:paraId="75126950" w14:textId="77777777" w:rsidTr="00B52CF9">
        <w:trPr>
          <w:trHeight w:val="3234"/>
        </w:trPr>
        <w:tc>
          <w:tcPr>
            <w:tcW w:w="5616" w:type="dxa"/>
            <w:tcBorders>
              <w:top w:val="nil"/>
              <w:left w:val="single" w:sz="4" w:space="0" w:color="auto"/>
              <w:bottom w:val="single" w:sz="4" w:space="0" w:color="auto"/>
              <w:right w:val="single" w:sz="4" w:space="0" w:color="auto"/>
            </w:tcBorders>
            <w:noWrap/>
            <w:vAlign w:val="bottom"/>
          </w:tcPr>
          <w:p w14:paraId="731AECAE" w14:textId="77777777" w:rsidR="00B27DEE" w:rsidRPr="00B138F3" w:rsidRDefault="00B27DEE" w:rsidP="00B27D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AF6B4E3" w14:textId="77777777" w:rsidR="00B27DEE" w:rsidRPr="00B138F3" w:rsidRDefault="00B27DEE" w:rsidP="00B27DEE">
            <w:pPr>
              <w:widowControl w:val="0"/>
              <w:rPr>
                <w:rFonts w:ascii="GHEA Grapalat" w:hAnsi="GHEA Grapalat" w:cs="Sylfaen"/>
              </w:rPr>
            </w:pPr>
          </w:p>
          <w:p w14:paraId="1586550A"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5D791BC0" w14:textId="77777777" w:rsidR="00B27DEE" w:rsidRPr="00B138F3" w:rsidRDefault="00B27DEE" w:rsidP="00B27DEE">
            <w:pPr>
              <w:widowControl w:val="0"/>
              <w:rPr>
                <w:rFonts w:ascii="GHEA Grapalat" w:hAnsi="GHEA Grapalat" w:cs="Sylfaen"/>
              </w:rPr>
            </w:pPr>
          </w:p>
          <w:p w14:paraId="0A2A7AA8"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1AB033B5" w14:textId="77777777" w:rsidR="00B27DEE" w:rsidRPr="00B138F3" w:rsidRDefault="00B27DEE" w:rsidP="00B27D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BC74D4" w14:textId="77777777" w:rsidR="00B27DEE" w:rsidRPr="00B138F3" w:rsidRDefault="00B27DEE" w:rsidP="00B27D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CDACD31" w14:textId="77777777" w:rsidR="00B27DEE" w:rsidRPr="00B138F3" w:rsidRDefault="00B27DEE" w:rsidP="00B27D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0FECB75" w14:textId="77777777" w:rsidR="00B27DEE" w:rsidRPr="00B138F3" w:rsidRDefault="00B27DEE" w:rsidP="00B27DEE">
            <w:pPr>
              <w:widowControl w:val="0"/>
              <w:rPr>
                <w:rFonts w:ascii="GHEA Grapalat" w:hAnsi="GHEA Grapalat" w:cs="Sylfaen"/>
              </w:rPr>
            </w:pPr>
          </w:p>
          <w:p w14:paraId="79D02EAD"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429BA7B2" w14:textId="77777777" w:rsidR="00B27DEE" w:rsidRPr="00B138F3" w:rsidRDefault="00B27DEE" w:rsidP="00B27DEE">
            <w:pPr>
              <w:widowControl w:val="0"/>
              <w:jc w:val="right"/>
              <w:rPr>
                <w:rFonts w:ascii="GHEA Grapalat" w:hAnsi="GHEA Grapalat" w:cs="Tahoma"/>
              </w:rPr>
            </w:pPr>
          </w:p>
          <w:p w14:paraId="687D3373"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262BB02D" w14:textId="77777777" w:rsidR="00B27DEE" w:rsidRPr="00B138F3" w:rsidRDefault="00B27DEE" w:rsidP="00B27D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27DEE" w:rsidRPr="00B138F3" w14:paraId="5920EDE6" w14:textId="77777777" w:rsidTr="00B52CF9">
        <w:trPr>
          <w:trHeight w:val="2194"/>
        </w:trPr>
        <w:tc>
          <w:tcPr>
            <w:tcW w:w="5616" w:type="dxa"/>
            <w:tcBorders>
              <w:top w:val="single" w:sz="4" w:space="0" w:color="auto"/>
              <w:left w:val="single" w:sz="4" w:space="0" w:color="auto"/>
              <w:right w:val="single" w:sz="4" w:space="0" w:color="auto"/>
            </w:tcBorders>
            <w:noWrap/>
            <w:vAlign w:val="bottom"/>
          </w:tcPr>
          <w:p w14:paraId="5E5F2064" w14:textId="77777777" w:rsidR="00B27DEE" w:rsidRPr="00B138F3" w:rsidRDefault="00B27DEE" w:rsidP="00B27DEE">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26A7FC3" w14:textId="77777777" w:rsidR="00B27DEE" w:rsidRPr="00B138F3" w:rsidRDefault="00B27DEE" w:rsidP="00B27DEE">
            <w:pPr>
              <w:widowControl w:val="0"/>
              <w:rPr>
                <w:rFonts w:ascii="GHEA Grapalat" w:hAnsi="GHEA Grapalat"/>
              </w:rPr>
            </w:pPr>
          </w:p>
          <w:p w14:paraId="4AB410BD"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78F305A4" w14:textId="77777777" w:rsidR="00B27DEE" w:rsidRPr="00B138F3" w:rsidRDefault="00B27DEE" w:rsidP="00B27D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E2C5366" w14:textId="77777777" w:rsidR="00B27DEE" w:rsidRPr="00B138F3" w:rsidRDefault="00B27DEE" w:rsidP="00B27DEE">
            <w:pPr>
              <w:widowControl w:val="0"/>
              <w:rPr>
                <w:rFonts w:ascii="GHEA Grapalat" w:hAnsi="GHEA Grapalat" w:cs="Tahoma"/>
              </w:rPr>
            </w:pPr>
          </w:p>
          <w:p w14:paraId="25883C69" w14:textId="77777777" w:rsidR="00B27DEE" w:rsidRPr="00B138F3" w:rsidRDefault="00B27DEE" w:rsidP="00B27D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6823F24" w14:textId="77777777" w:rsidR="00B27DEE" w:rsidRPr="00B138F3" w:rsidRDefault="00B27DEE" w:rsidP="00B27D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DBD2E5A" w14:textId="77777777" w:rsidR="00B27DEE" w:rsidRPr="00B138F3" w:rsidRDefault="00B27DEE" w:rsidP="00B27DEE">
            <w:pPr>
              <w:widowControl w:val="0"/>
              <w:rPr>
                <w:rFonts w:ascii="GHEA Grapalat" w:hAnsi="GHEA Grapalat" w:cs="Tahoma"/>
              </w:rPr>
            </w:pPr>
          </w:p>
          <w:p w14:paraId="5DA830A6"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185F372F" w14:textId="77777777" w:rsidR="00B27DEE" w:rsidRPr="00B138F3" w:rsidRDefault="00B27DEE" w:rsidP="00B27D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7D4C89D" w14:textId="77777777" w:rsidR="00B27DEE" w:rsidRPr="00B138F3" w:rsidRDefault="00B27DEE" w:rsidP="00B27DEE">
            <w:pPr>
              <w:widowControl w:val="0"/>
              <w:rPr>
                <w:rFonts w:ascii="GHEA Grapalat" w:hAnsi="GHEA Grapalat" w:cs="Arial"/>
              </w:rPr>
            </w:pPr>
          </w:p>
        </w:tc>
      </w:tr>
      <w:tr w:rsidR="00B27DEE" w:rsidRPr="00B138F3" w14:paraId="1D57DB77" w14:textId="77777777" w:rsidTr="00B52CF9">
        <w:trPr>
          <w:trHeight w:val="2194"/>
        </w:trPr>
        <w:tc>
          <w:tcPr>
            <w:tcW w:w="5616" w:type="dxa"/>
            <w:tcBorders>
              <w:top w:val="nil"/>
              <w:left w:val="single" w:sz="4" w:space="0" w:color="auto"/>
              <w:bottom w:val="single" w:sz="4" w:space="0" w:color="auto"/>
              <w:right w:val="single" w:sz="4" w:space="0" w:color="auto"/>
            </w:tcBorders>
            <w:noWrap/>
            <w:vAlign w:val="bottom"/>
          </w:tcPr>
          <w:p w14:paraId="5F53799A" w14:textId="77777777" w:rsidR="00B27DEE" w:rsidRPr="00B138F3" w:rsidRDefault="00B27DEE" w:rsidP="00B27DEE">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206CFC1D" w14:textId="77777777" w:rsidR="00B27DEE" w:rsidRPr="00B138F3" w:rsidRDefault="00B27DEE" w:rsidP="00B27DEE">
            <w:pPr>
              <w:widowControl w:val="0"/>
              <w:rPr>
                <w:rFonts w:ascii="GHEA Grapalat" w:hAnsi="GHEA Grapalat" w:cs="Sylfaen"/>
              </w:rPr>
            </w:pPr>
          </w:p>
          <w:p w14:paraId="10109EFC" w14:textId="77777777" w:rsidR="00B27DEE" w:rsidRPr="00B138F3" w:rsidRDefault="00B27DEE" w:rsidP="00B27D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8AFD0BB" w14:textId="77777777" w:rsidR="00B27DEE" w:rsidRPr="00B138F3" w:rsidRDefault="00B27DEE" w:rsidP="00B27D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BE79610" w14:textId="77777777" w:rsidR="00B27DEE" w:rsidRPr="00B138F3" w:rsidRDefault="00B27DEE" w:rsidP="00B27DEE">
            <w:pPr>
              <w:widowControl w:val="0"/>
              <w:rPr>
                <w:rFonts w:ascii="GHEA Grapalat" w:hAnsi="GHEA Grapalat"/>
              </w:rPr>
            </w:pPr>
          </w:p>
          <w:p w14:paraId="3E74AE84"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4E8B3215" w14:textId="77777777" w:rsidR="00B27DEE" w:rsidRPr="00EC1F84" w:rsidRDefault="00B27DEE" w:rsidP="00B27DEE">
      <w:pPr>
        <w:widowControl w:val="0"/>
        <w:tabs>
          <w:tab w:val="left" w:pos="1134"/>
        </w:tabs>
        <w:ind w:firstLine="567"/>
        <w:jc w:val="both"/>
        <w:rPr>
          <w:rFonts w:ascii="GHEA Grapalat" w:hAnsi="GHEA Grapalat"/>
          <w:sz w:val="22"/>
          <w:szCs w:val="22"/>
        </w:rPr>
      </w:pPr>
    </w:p>
    <w:p w14:paraId="4D0D1EE7" w14:textId="77777777" w:rsidR="00B27DEE" w:rsidRPr="00B138F3" w:rsidRDefault="00B27DEE" w:rsidP="00B27DEE">
      <w:pPr>
        <w:widowControl w:val="0"/>
        <w:jc w:val="center"/>
        <w:rPr>
          <w:rFonts w:ascii="GHEA Grapalat" w:hAnsi="GHEA Grapalat" w:cs="Sylfaen"/>
        </w:rPr>
      </w:pPr>
    </w:p>
    <w:p w14:paraId="0B676481" w14:textId="77777777" w:rsidR="00B27DEE" w:rsidRPr="00B138F3" w:rsidRDefault="00B27DEE" w:rsidP="00B27D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8876183" w14:textId="77777777" w:rsidR="00B27DEE" w:rsidRPr="00B138F3" w:rsidRDefault="00B27DEE" w:rsidP="00B27DEE">
      <w:pPr>
        <w:rPr>
          <w:rFonts w:ascii="GHEA Grapalat" w:hAnsi="GHEA Grapalat" w:cs="Sylfaen"/>
        </w:rPr>
      </w:pPr>
      <w:r w:rsidRPr="00B138F3">
        <w:rPr>
          <w:rFonts w:ascii="GHEA Grapalat" w:hAnsi="GHEA Grapalat" w:cs="Sylfaen"/>
        </w:rPr>
        <w:br w:type="page"/>
      </w:r>
    </w:p>
    <w:p w14:paraId="1CB49E5B" w14:textId="77777777" w:rsidR="00B27DEE" w:rsidRPr="00B138F3" w:rsidRDefault="00B27DEE" w:rsidP="00B27D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27DEE" w:rsidRPr="00B138F3" w14:paraId="170D3AEB" w14:textId="77777777" w:rsidTr="00B52CF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BD2A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43C9F4B"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B7BF30"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82E5E17"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5DC8767"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843353C"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55E2F30"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Сторона,</w:t>
            </w:r>
          </w:p>
          <w:p w14:paraId="49452FF6"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E4DBCF1"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7565BD2"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27DEE" w:rsidRPr="00B138F3" w14:paraId="5D26D5F9" w14:textId="77777777" w:rsidTr="00B52CF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A029D"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63388C"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7D21E9"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C8AB352"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00E3C2A"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5</w:t>
            </w:r>
          </w:p>
        </w:tc>
      </w:tr>
      <w:tr w:rsidR="00B27DEE" w:rsidRPr="00B138F3" w14:paraId="0B2A2BC7"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B8C9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7C921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DFD0FB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4FA78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DAE90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27DEE" w:rsidRPr="00B138F3" w14:paraId="4ECB2F2B"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E33A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6711585"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535F9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605C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97B36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27DEE" w:rsidRPr="00B138F3" w14:paraId="3F2F7B44"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D64E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F74DB6B"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112682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31355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0CD840C6" w14:textId="77777777" w:rsidR="00B27DEE" w:rsidRPr="00B138F3" w:rsidRDefault="00B27DEE" w:rsidP="00B27D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3995A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27DEE" w:rsidRPr="00B138F3" w14:paraId="13C31344"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8B7B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CCDDE45"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D4ECA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6EE7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7A76855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FE588E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1C01FC16"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C6D46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CF057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411EA8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FAC7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7672BA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23603FB6"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092B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97A1FB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D1FC57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8189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41050E8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A0B6CF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51E1263E"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8E5E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17F4D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942A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1F23B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A9E08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18362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05DAFF2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84F05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8050EF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51B55D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B929F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8AE0A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D992A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4E03D89A"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B851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6AE6C5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C80534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0696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61D49E3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4C6E9C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27DEE" w:rsidRPr="00B138F3" w14:paraId="67F4982A"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96D3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CFF34E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59CCFD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F449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F5790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D48ABD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27DEE" w:rsidRPr="00B138F3" w14:paraId="6C4D910C"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E6D4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6333D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D772E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5F40E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B4916D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DFCF4F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31C04A2D"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C26EE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C262D6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FA9726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6E86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25DC0F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333658F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EA6BA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430AE3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A97ADC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2573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47082A4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F4B9F9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5FBCCAC2"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FF84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E3F7D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8A789E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185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2E44ECB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3AE70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27DEE" w:rsidRPr="00B138F3" w14:paraId="7CD318E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B538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581820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66CBD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5F97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5F998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691A77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27DEE" w:rsidRPr="00B138F3" w14:paraId="7EFB2BC4"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F8C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77A169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C1E24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12401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328A9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487A4FC3"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AF14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95D82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930B7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BBB4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BBBA37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772F9722"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2D5A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FDABA5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52B533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23C33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5903E55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5826A2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27DEE" w:rsidRPr="00B138F3" w14:paraId="26460F5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5F74C" w14:textId="77777777" w:rsidR="00B27DEE" w:rsidRPr="00B138F3" w:rsidDel="0010680B" w:rsidRDefault="00B27DEE" w:rsidP="00B27D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0AD19D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BC62BD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CE146" w14:textId="77777777" w:rsidR="00B27DEE" w:rsidRPr="00B138F3" w:rsidRDefault="00B27DEE" w:rsidP="00B27D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AB1DAC" w14:textId="77777777" w:rsidR="00B27DEE" w:rsidRPr="00B138F3" w:rsidRDefault="00B27DEE" w:rsidP="00B27D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69E2C8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1FC14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27DEE" w:rsidRPr="00B138F3" w14:paraId="76EA642E"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75AF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2F89D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B867D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73C7F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CC39E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D6630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A1028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27DEE" w:rsidRPr="00B138F3" w14:paraId="6F7F6C43"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23E0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BE1B1F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C74FF0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8E00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356630C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69EE6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6ECA4E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27DEE" w:rsidRPr="00B138F3" w14:paraId="4E88035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93CA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48A55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FAD55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6437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EE616A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C00AF69" w14:textId="77777777" w:rsidR="00B27DEE" w:rsidRPr="00B138F3" w:rsidRDefault="00B27DEE" w:rsidP="00B27D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1560A6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CDA51F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27DEE" w:rsidRPr="00B138F3" w14:paraId="430C15C1"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515C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F51E9E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86547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6389D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5ABB57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75CED6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27DEE" w:rsidRPr="00B138F3" w14:paraId="1E4D1A33"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B73D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987DA1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C5ABA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6C13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0403B5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B3268C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7EB70A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27DEE" w:rsidRPr="00B138F3" w14:paraId="5F35907D"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2C91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319DB9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209EDF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333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0CE7881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5C910E" w14:textId="77777777" w:rsidR="00B27DEE" w:rsidRPr="00B138F3" w:rsidRDefault="00B27DEE" w:rsidP="00B27DEE">
            <w:pPr>
              <w:widowControl w:val="0"/>
              <w:jc w:val="center"/>
              <w:rPr>
                <w:rFonts w:ascii="GHEA Grapalat" w:hAnsi="GHEA Grapalat"/>
                <w:sz w:val="18"/>
                <w:szCs w:val="18"/>
              </w:rPr>
            </w:pPr>
          </w:p>
        </w:tc>
      </w:tr>
      <w:tr w:rsidR="00B27DEE" w:rsidRPr="00B138F3" w14:paraId="3A9348B1"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F4F36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2AE17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C18F97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6EC2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013F38B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6E9692" w14:textId="77777777" w:rsidR="00B27DEE" w:rsidRPr="00B138F3" w:rsidRDefault="00B27DEE" w:rsidP="00B27DEE">
            <w:pPr>
              <w:widowControl w:val="0"/>
              <w:jc w:val="center"/>
              <w:rPr>
                <w:rFonts w:ascii="GHEA Grapalat" w:hAnsi="GHEA Grapalat"/>
                <w:sz w:val="18"/>
                <w:szCs w:val="18"/>
              </w:rPr>
            </w:pPr>
          </w:p>
        </w:tc>
      </w:tr>
      <w:tr w:rsidR="00B27DEE" w:rsidRPr="00B138F3" w14:paraId="7878656C"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871A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F0D458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B31EDF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582077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28658D6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AEE0666" w14:textId="77777777" w:rsidR="00B27DEE" w:rsidRPr="00B138F3" w:rsidRDefault="00B27DEE" w:rsidP="00B27DEE">
            <w:pPr>
              <w:widowControl w:val="0"/>
              <w:jc w:val="center"/>
              <w:rPr>
                <w:rFonts w:ascii="GHEA Grapalat" w:hAnsi="GHEA Grapalat"/>
                <w:sz w:val="18"/>
                <w:szCs w:val="18"/>
              </w:rPr>
            </w:pPr>
          </w:p>
        </w:tc>
      </w:tr>
      <w:tr w:rsidR="00B27DEE" w:rsidRPr="00B138F3" w14:paraId="530CA72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D7CF6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B3D77B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0268FA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0FFC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40A15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7BA8EE" w14:textId="77777777" w:rsidR="00B27DEE" w:rsidRPr="00B138F3" w:rsidRDefault="00B27DEE" w:rsidP="00B27DEE">
            <w:pPr>
              <w:widowControl w:val="0"/>
              <w:jc w:val="center"/>
              <w:rPr>
                <w:rFonts w:ascii="GHEA Grapalat" w:hAnsi="GHEA Grapalat"/>
                <w:sz w:val="18"/>
                <w:szCs w:val="18"/>
              </w:rPr>
            </w:pPr>
          </w:p>
        </w:tc>
      </w:tr>
      <w:tr w:rsidR="00B27DEE" w:rsidRPr="00B138F3" w14:paraId="77C4055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4496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331830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D7DB39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F52D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FACC2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7745F8" w14:textId="77777777" w:rsidR="00B27DEE" w:rsidRPr="00B138F3" w:rsidRDefault="00B27DEE" w:rsidP="00B27DEE">
            <w:pPr>
              <w:widowControl w:val="0"/>
              <w:jc w:val="center"/>
              <w:rPr>
                <w:rFonts w:ascii="GHEA Grapalat" w:hAnsi="GHEA Grapalat"/>
                <w:sz w:val="18"/>
                <w:szCs w:val="18"/>
              </w:rPr>
            </w:pPr>
          </w:p>
        </w:tc>
      </w:tr>
      <w:tr w:rsidR="00B27DEE" w:rsidRPr="00B138F3" w14:paraId="020BABD3"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E016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258666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45DF1D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365D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371E2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8BD233" w14:textId="77777777" w:rsidR="00B27DEE" w:rsidRPr="00B138F3" w:rsidRDefault="00B27DEE" w:rsidP="00B27DEE">
            <w:pPr>
              <w:widowControl w:val="0"/>
              <w:jc w:val="center"/>
              <w:rPr>
                <w:rFonts w:ascii="GHEA Grapalat" w:hAnsi="GHEA Grapalat"/>
                <w:sz w:val="18"/>
                <w:szCs w:val="18"/>
              </w:rPr>
            </w:pPr>
          </w:p>
        </w:tc>
      </w:tr>
    </w:tbl>
    <w:p w14:paraId="14CB6119" w14:textId="77777777" w:rsidR="00B27DEE" w:rsidRPr="00B138F3" w:rsidRDefault="00B27DEE" w:rsidP="00B27DEE">
      <w:pPr>
        <w:widowControl w:val="0"/>
        <w:ind w:left="567" w:right="565"/>
        <w:jc w:val="center"/>
        <w:rPr>
          <w:rFonts w:ascii="GHEA Grapalat" w:hAnsi="GHEA Grapalat"/>
          <w:b/>
        </w:rPr>
      </w:pPr>
    </w:p>
    <w:p w14:paraId="5958AC56" w14:textId="77777777" w:rsidR="00B27DEE" w:rsidRPr="00B138F3" w:rsidRDefault="00B27DEE" w:rsidP="00B27DEE">
      <w:pPr>
        <w:widowControl w:val="0"/>
        <w:ind w:left="567" w:right="565"/>
        <w:jc w:val="center"/>
        <w:rPr>
          <w:rFonts w:ascii="GHEA Grapalat" w:hAnsi="GHEA Grapalat"/>
          <w:b/>
        </w:rPr>
      </w:pPr>
    </w:p>
    <w:p w14:paraId="39D84F30" w14:textId="77777777" w:rsidR="00B27DEE" w:rsidRPr="00B138F3" w:rsidRDefault="00B27DEE" w:rsidP="00B27DEE">
      <w:pPr>
        <w:widowControl w:val="0"/>
        <w:ind w:left="567" w:right="565"/>
        <w:jc w:val="center"/>
        <w:rPr>
          <w:rFonts w:ascii="GHEA Grapalat" w:hAnsi="GHEA Grapalat"/>
          <w:b/>
        </w:rPr>
      </w:pPr>
    </w:p>
    <w:p w14:paraId="3A62A626" w14:textId="77777777" w:rsidR="00B27DEE" w:rsidRPr="00B138F3" w:rsidRDefault="00B27DEE" w:rsidP="00B27DEE">
      <w:pPr>
        <w:widowControl w:val="0"/>
        <w:ind w:left="567" w:right="565"/>
        <w:jc w:val="center"/>
        <w:rPr>
          <w:rFonts w:ascii="GHEA Grapalat" w:hAnsi="GHEA Grapalat"/>
          <w:b/>
        </w:rPr>
      </w:pPr>
    </w:p>
    <w:p w14:paraId="758CE51B" w14:textId="77777777" w:rsidR="00B27DEE" w:rsidRPr="00B138F3" w:rsidRDefault="00B27DEE" w:rsidP="00B27DEE">
      <w:pPr>
        <w:widowControl w:val="0"/>
        <w:ind w:left="567" w:right="565"/>
        <w:jc w:val="center"/>
        <w:rPr>
          <w:rFonts w:ascii="GHEA Grapalat" w:hAnsi="GHEA Grapalat"/>
          <w:b/>
        </w:rPr>
      </w:pPr>
    </w:p>
    <w:p w14:paraId="393E2CD4" w14:textId="77777777" w:rsidR="00B27DEE" w:rsidRPr="00B138F3" w:rsidRDefault="00B27DEE" w:rsidP="00B27DEE">
      <w:pPr>
        <w:widowControl w:val="0"/>
        <w:ind w:left="567" w:right="565"/>
        <w:jc w:val="center"/>
        <w:rPr>
          <w:rFonts w:ascii="GHEA Grapalat" w:hAnsi="GHEA Grapalat"/>
          <w:b/>
        </w:rPr>
      </w:pPr>
    </w:p>
    <w:p w14:paraId="214A89C6" w14:textId="77777777" w:rsidR="00B27DEE" w:rsidRPr="002A4554" w:rsidRDefault="00B27DEE" w:rsidP="00B27DEE">
      <w:pPr>
        <w:widowControl w:val="0"/>
        <w:ind w:firstLine="567"/>
        <w:jc w:val="right"/>
        <w:rPr>
          <w:rFonts w:ascii="GHEA Grapalat" w:hAnsi="GHEA Grapalat"/>
          <w:b/>
        </w:rPr>
      </w:pPr>
    </w:p>
    <w:p w14:paraId="439432B8" w14:textId="77777777" w:rsidR="00B27DEE" w:rsidRPr="00230D36" w:rsidRDefault="00B27DEE" w:rsidP="00B27DEE">
      <w:pPr>
        <w:widowControl w:val="0"/>
        <w:ind w:firstLine="567"/>
        <w:jc w:val="right"/>
        <w:rPr>
          <w:rFonts w:ascii="GHEA Grapalat" w:hAnsi="GHEA Grapalat"/>
          <w:b/>
        </w:rPr>
      </w:pPr>
    </w:p>
    <w:p w14:paraId="276A82C1" w14:textId="77777777" w:rsidR="00B27DEE" w:rsidRPr="00230D36" w:rsidRDefault="00B27DEE" w:rsidP="00B27DEE">
      <w:pPr>
        <w:widowControl w:val="0"/>
        <w:ind w:firstLine="567"/>
        <w:jc w:val="right"/>
        <w:rPr>
          <w:rFonts w:ascii="GHEA Grapalat" w:hAnsi="GHEA Grapalat"/>
          <w:b/>
        </w:rPr>
      </w:pPr>
    </w:p>
    <w:p w14:paraId="3C26EBA6" w14:textId="77777777" w:rsidR="00B27DEE" w:rsidRPr="00230D36" w:rsidRDefault="00B27DEE" w:rsidP="00B27DEE">
      <w:pPr>
        <w:widowControl w:val="0"/>
        <w:ind w:firstLine="567"/>
        <w:jc w:val="right"/>
        <w:rPr>
          <w:rFonts w:ascii="GHEA Grapalat" w:hAnsi="GHEA Grapalat"/>
          <w:b/>
        </w:rPr>
      </w:pPr>
    </w:p>
    <w:p w14:paraId="3C2B085C" w14:textId="77777777" w:rsidR="00B27DEE" w:rsidRPr="00230D36" w:rsidRDefault="00B27DEE" w:rsidP="00B27DEE">
      <w:pPr>
        <w:widowControl w:val="0"/>
        <w:ind w:firstLine="567"/>
        <w:jc w:val="right"/>
        <w:rPr>
          <w:rFonts w:ascii="GHEA Grapalat" w:hAnsi="GHEA Grapalat"/>
          <w:b/>
        </w:rPr>
      </w:pPr>
    </w:p>
    <w:p w14:paraId="59EC8F15" w14:textId="77777777" w:rsidR="00B27DEE" w:rsidRPr="00230D36" w:rsidRDefault="00B27DEE" w:rsidP="00B27DEE">
      <w:pPr>
        <w:widowControl w:val="0"/>
        <w:ind w:firstLine="567"/>
        <w:jc w:val="right"/>
        <w:rPr>
          <w:rFonts w:ascii="GHEA Grapalat" w:hAnsi="GHEA Grapalat"/>
          <w:b/>
        </w:rPr>
      </w:pPr>
    </w:p>
    <w:p w14:paraId="6339F46A" w14:textId="77777777" w:rsidR="00B27DEE" w:rsidRPr="00230D36" w:rsidRDefault="00B27DEE" w:rsidP="00B27DEE">
      <w:pPr>
        <w:widowControl w:val="0"/>
        <w:ind w:firstLine="567"/>
        <w:jc w:val="right"/>
        <w:rPr>
          <w:rFonts w:ascii="GHEA Grapalat" w:hAnsi="GHEA Grapalat"/>
          <w:b/>
        </w:rPr>
      </w:pPr>
    </w:p>
    <w:p w14:paraId="416273E7" w14:textId="77777777" w:rsidR="00B27DEE" w:rsidRPr="00230D36" w:rsidRDefault="00B27DEE" w:rsidP="00B27DEE">
      <w:pPr>
        <w:widowControl w:val="0"/>
        <w:ind w:firstLine="567"/>
        <w:jc w:val="right"/>
        <w:rPr>
          <w:rFonts w:ascii="GHEA Grapalat" w:hAnsi="GHEA Grapalat"/>
          <w:b/>
        </w:rPr>
      </w:pPr>
    </w:p>
    <w:p w14:paraId="7905463F" w14:textId="77777777" w:rsidR="00B27DEE" w:rsidRPr="00230D36" w:rsidRDefault="00B27DEE" w:rsidP="00B27DEE">
      <w:pPr>
        <w:widowControl w:val="0"/>
        <w:ind w:firstLine="567"/>
        <w:jc w:val="right"/>
        <w:rPr>
          <w:rFonts w:ascii="GHEA Grapalat" w:hAnsi="GHEA Grapalat"/>
          <w:b/>
        </w:rPr>
      </w:pPr>
    </w:p>
    <w:p w14:paraId="5A64DD37" w14:textId="77777777" w:rsidR="00B27DEE" w:rsidRPr="00230D36" w:rsidRDefault="00B27DEE" w:rsidP="00B27DEE">
      <w:pPr>
        <w:widowControl w:val="0"/>
        <w:ind w:firstLine="567"/>
        <w:jc w:val="right"/>
        <w:rPr>
          <w:rFonts w:ascii="GHEA Grapalat" w:hAnsi="GHEA Grapalat"/>
          <w:b/>
        </w:rPr>
      </w:pPr>
    </w:p>
    <w:p w14:paraId="6A876A68" w14:textId="77777777" w:rsidR="00B27DEE" w:rsidRPr="00230D36" w:rsidRDefault="00B27DEE" w:rsidP="00B27DEE">
      <w:pPr>
        <w:widowControl w:val="0"/>
        <w:ind w:firstLine="567"/>
        <w:jc w:val="right"/>
        <w:rPr>
          <w:rFonts w:ascii="GHEA Grapalat" w:hAnsi="GHEA Grapalat"/>
          <w:b/>
        </w:rPr>
      </w:pPr>
    </w:p>
    <w:p w14:paraId="680A1968" w14:textId="77777777" w:rsidR="00B27DEE" w:rsidRPr="00230D36" w:rsidRDefault="00B27DEE" w:rsidP="00B27DEE">
      <w:pPr>
        <w:widowControl w:val="0"/>
        <w:ind w:firstLine="567"/>
        <w:jc w:val="right"/>
        <w:rPr>
          <w:rFonts w:ascii="GHEA Grapalat" w:hAnsi="GHEA Grapalat"/>
          <w:b/>
        </w:rPr>
      </w:pPr>
    </w:p>
    <w:p w14:paraId="667D8DC2" w14:textId="77777777" w:rsidR="00B27DEE" w:rsidRPr="00B138F3" w:rsidRDefault="00B27DEE" w:rsidP="00B27DEE">
      <w:pPr>
        <w:widowControl w:val="0"/>
        <w:ind w:firstLine="567"/>
        <w:jc w:val="right"/>
        <w:rPr>
          <w:rFonts w:ascii="GHEA Grapalat" w:hAnsi="GHEA Grapalat" w:cs="Arial"/>
          <w:b/>
        </w:rPr>
      </w:pPr>
      <w:r w:rsidRPr="00B138F3">
        <w:rPr>
          <w:rFonts w:ascii="GHEA Grapalat" w:hAnsi="GHEA Grapalat"/>
          <w:b/>
        </w:rPr>
        <w:t>Приложение № 5</w:t>
      </w:r>
    </w:p>
    <w:p w14:paraId="79B449A7" w14:textId="5B148961" w:rsidR="00B27DEE" w:rsidRPr="00B138F3" w:rsidRDefault="00B27DEE" w:rsidP="00B27D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C308F7">
        <w:rPr>
          <w:rFonts w:ascii="GHEA Grapalat" w:hAnsi="GHEA Grapalat"/>
          <w:b/>
          <w:sz w:val="24"/>
          <w:szCs w:val="24"/>
        </w:rPr>
        <w:t>EQ-BMAShDzB-26/3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14:paraId="147A8761" w14:textId="77777777" w:rsidR="00B27DEE" w:rsidRPr="00B138F3" w:rsidRDefault="00B27DEE" w:rsidP="00B27DEE">
      <w:pPr>
        <w:widowControl w:val="0"/>
        <w:ind w:left="567" w:right="565"/>
        <w:jc w:val="center"/>
        <w:rPr>
          <w:rFonts w:ascii="GHEA Grapalat" w:hAnsi="GHEA Grapalat"/>
          <w:b/>
        </w:rPr>
      </w:pPr>
    </w:p>
    <w:p w14:paraId="3BA84385" w14:textId="77777777" w:rsidR="00B27DEE" w:rsidRPr="00B138F3" w:rsidRDefault="00B27DEE" w:rsidP="00B27D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1331065" w14:textId="77777777" w:rsidR="00B27DEE" w:rsidRPr="00B138F3" w:rsidRDefault="00B27DEE" w:rsidP="00B27DEE">
      <w:pPr>
        <w:widowControl w:val="0"/>
        <w:ind w:left="567" w:right="565"/>
        <w:jc w:val="center"/>
        <w:rPr>
          <w:rFonts w:ascii="GHEA Grapalat" w:hAnsi="GHEA Grapalat"/>
          <w:b/>
        </w:rPr>
      </w:pPr>
      <w:r w:rsidRPr="00B138F3">
        <w:rPr>
          <w:rFonts w:ascii="GHEA Grapalat" w:hAnsi="GHEA Grapalat"/>
          <w:b/>
        </w:rPr>
        <w:t>(обеспечение договора)</w:t>
      </w:r>
    </w:p>
    <w:p w14:paraId="5F08CCAE" w14:textId="77777777" w:rsidR="00B27DEE" w:rsidRPr="00B138F3" w:rsidRDefault="00B27DEE" w:rsidP="00B27DEE">
      <w:pPr>
        <w:widowControl w:val="0"/>
        <w:ind w:left="567" w:right="565"/>
        <w:jc w:val="center"/>
        <w:rPr>
          <w:rFonts w:ascii="GHEA Grapalat" w:hAnsi="GHEA Grapalat"/>
          <w:b/>
        </w:rPr>
      </w:pPr>
    </w:p>
    <w:p w14:paraId="6FA10ED1" w14:textId="77777777" w:rsidR="00B27DEE" w:rsidRPr="00B138F3" w:rsidRDefault="00B27DEE" w:rsidP="00B27D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10C25F71" w14:textId="77777777" w:rsidR="00B27DEE" w:rsidRPr="00B138F3" w:rsidRDefault="00B27DEE" w:rsidP="00B27DEE">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0BD41ABE" w14:textId="77777777" w:rsidR="00B27DEE" w:rsidRPr="00B138F3" w:rsidRDefault="00B27DEE" w:rsidP="00B27D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63129056" w14:textId="77777777" w:rsidR="00B27DEE" w:rsidRPr="00B138F3" w:rsidRDefault="00B27DEE" w:rsidP="00B27D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5A381E9D" w14:textId="77777777" w:rsidR="00B27DEE" w:rsidRPr="00B138F3" w:rsidRDefault="00B27DEE" w:rsidP="00B27DEE">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35FB520A" w14:textId="77777777" w:rsidR="00B27DEE" w:rsidRPr="00B138F3" w:rsidRDefault="00B27DEE" w:rsidP="00B27D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05871DC8"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B8E3476"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97F4C31"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39AA58D"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p>
    <w:p w14:paraId="0ECE0371"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066CB36" w14:textId="77777777" w:rsidR="00B27DEE" w:rsidRPr="00B138F3" w:rsidRDefault="00B27DEE" w:rsidP="00B27DEE">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28EA331"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5178111"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31BF4317" w14:textId="77777777" w:rsidR="00B27DEE" w:rsidRPr="00B138F3" w:rsidRDefault="00B27DEE" w:rsidP="00B27D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117DA200" w14:textId="77777777" w:rsidR="00B27DEE" w:rsidRPr="00B138F3" w:rsidRDefault="00B27DEE" w:rsidP="00B27D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BBC88E8" w14:textId="77777777" w:rsidR="00B27DEE" w:rsidRPr="00B138F3" w:rsidRDefault="00B27DEE" w:rsidP="00B27D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ADCFAE2"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917854" w14:textId="77777777" w:rsidR="00B27DEE" w:rsidRPr="00F00F71"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F00F71">
        <w:rPr>
          <w:rFonts w:ascii="GHEA Grapalat" w:eastAsiaTheme="minorHAnsi" w:hAnsi="GHEA Grapalat" w:cstheme="minorBidi"/>
        </w:rPr>
        <w:t>со дня вступления в силу договора N________________________ заключаемого  между  бенефициаром и</w:t>
      </w:r>
      <w:del w:id="20" w:author="Vardan" w:date="2023-07-06T22:43:00Z">
        <w:r w:rsidRPr="00F00F71" w:rsidDel="00E716C0">
          <w:rPr>
            <w:rFonts w:ascii="GHEA Grapalat" w:eastAsiaTheme="minorHAnsi" w:hAnsi="GHEA Grapalat" w:cstheme="minorBidi"/>
          </w:rPr>
          <w:delText xml:space="preserve"> </w:delText>
        </w:r>
      </w:del>
      <w:r w:rsidRPr="00F00F71">
        <w:rPr>
          <w:rFonts w:ascii="GHEA Grapalat" w:eastAsiaTheme="minorHAnsi" w:hAnsi="GHEA Grapalat" w:cstheme="minorBidi"/>
        </w:rPr>
        <w:t xml:space="preserve">    </w:t>
      </w:r>
    </w:p>
    <w:p w14:paraId="39C2329D" w14:textId="77777777" w:rsidR="00B27DEE" w:rsidRPr="00F00F71"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F00F71">
        <w:rPr>
          <w:rFonts w:ascii="GHEA Grapalat" w:eastAsiaTheme="minorHAnsi" w:hAnsi="GHEA Grapalat" w:cstheme="minorBidi"/>
          <w:sz w:val="18"/>
          <w:szCs w:val="18"/>
        </w:rPr>
        <w:t>номер заключаемого договара</w:t>
      </w:r>
    </w:p>
    <w:p w14:paraId="6A1C93DD" w14:textId="77777777" w:rsidR="00B27DEE" w:rsidRPr="00F00F71"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5617587" w14:textId="77777777" w:rsidR="00B27DEE" w:rsidRPr="00F00F71" w:rsidRDefault="00B27DEE" w:rsidP="00B27DEE">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rPr>
        <w:t xml:space="preserve">принципалом 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до 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рабочего 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Pr>
          <w:rFonts w:ascii="GHEA Grapalat" w:eastAsiaTheme="minorHAnsi" w:hAnsi="GHEA Grapalat" w:cstheme="minorBidi"/>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66E699A0" w14:textId="77777777" w:rsidR="00B27DEE"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37A08A4F" w14:textId="77777777" w:rsidR="00B27DEE"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24E6C3DB" w14:textId="77777777" w:rsidR="00B27DEE" w:rsidRPr="00F00F71"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3F46327" w14:textId="77777777" w:rsidR="00B27DEE" w:rsidRPr="00F00F71" w:rsidRDefault="00B27DEE" w:rsidP="00B27DEE">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118CAAA9"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5C7BC08D"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296D30B" w14:textId="77777777" w:rsidR="00B27DEE" w:rsidRPr="00B138F3" w:rsidRDefault="00B27DEE" w:rsidP="00B27D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F2AFD1A" w14:textId="77777777" w:rsidR="00B27DEE" w:rsidRPr="00B138F3" w:rsidRDefault="00B27DEE" w:rsidP="00B27D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F3C9972"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2D7A3CD"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5B3ACD7"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78FA84E1"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C8953D"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121568"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CC2539"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DBCF1DE"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97BCBA"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FCE69"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p>
    <w:p w14:paraId="610E7DBD"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3FAB593" w14:textId="77777777" w:rsidR="00B27DEE" w:rsidRPr="00B138F3" w:rsidRDefault="00B27DEE" w:rsidP="00B27D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41469D2"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2C779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F43DE2"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rPr>
      </w:pPr>
    </w:p>
    <w:p w14:paraId="36F6EE21"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A1A3889"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AF7C3BA"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E1C75E3"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4E34B9A" w14:textId="77777777" w:rsidR="00B27DEE" w:rsidRPr="00B138F3" w:rsidRDefault="00B27DEE" w:rsidP="00B27D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ED80705" w14:textId="77777777" w:rsidR="00B27DEE" w:rsidRPr="00B138F3" w:rsidRDefault="00B27DEE" w:rsidP="00B27D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0922DDE" w14:textId="77777777" w:rsidR="00B27DEE" w:rsidRPr="002A4554" w:rsidRDefault="00B27DEE" w:rsidP="00B27DEE">
      <w:pPr>
        <w:widowControl w:val="0"/>
        <w:jc w:val="right"/>
        <w:rPr>
          <w:rFonts w:ascii="GHEA Grapalat" w:hAnsi="GHEA Grapalat"/>
          <w:i/>
        </w:rPr>
      </w:pPr>
    </w:p>
    <w:p w14:paraId="32F6A2F2" w14:textId="77777777" w:rsidR="00B27DEE" w:rsidRPr="002A4554" w:rsidRDefault="00B27DEE" w:rsidP="00B27DEE">
      <w:pPr>
        <w:widowControl w:val="0"/>
        <w:jc w:val="right"/>
        <w:rPr>
          <w:rFonts w:ascii="GHEA Grapalat" w:hAnsi="GHEA Grapalat"/>
          <w:i/>
        </w:rPr>
      </w:pPr>
    </w:p>
    <w:p w14:paraId="3AD5FD26" w14:textId="77777777" w:rsidR="00B27DEE" w:rsidRPr="002A4554" w:rsidRDefault="00B27DEE" w:rsidP="00B27DEE">
      <w:pPr>
        <w:widowControl w:val="0"/>
        <w:jc w:val="right"/>
        <w:rPr>
          <w:rFonts w:ascii="GHEA Grapalat" w:hAnsi="GHEA Grapalat"/>
          <w:i/>
        </w:rPr>
      </w:pPr>
    </w:p>
    <w:p w14:paraId="3E5D6F79" w14:textId="77777777" w:rsidR="00B27DEE" w:rsidRPr="002A4554" w:rsidRDefault="00B27DEE" w:rsidP="00B27DEE">
      <w:pPr>
        <w:widowControl w:val="0"/>
        <w:jc w:val="right"/>
        <w:rPr>
          <w:rFonts w:ascii="GHEA Grapalat" w:hAnsi="GHEA Grapalat"/>
          <w:i/>
        </w:rPr>
      </w:pPr>
    </w:p>
    <w:p w14:paraId="218A588A" w14:textId="77777777" w:rsidR="00B27DEE" w:rsidRPr="002A4554" w:rsidRDefault="00B27DEE" w:rsidP="00B27DEE">
      <w:pPr>
        <w:widowControl w:val="0"/>
        <w:jc w:val="right"/>
        <w:rPr>
          <w:rFonts w:ascii="GHEA Grapalat" w:hAnsi="GHEA Grapalat"/>
          <w:i/>
        </w:rPr>
      </w:pPr>
    </w:p>
    <w:p w14:paraId="537368F8" w14:textId="77777777" w:rsidR="00B27DEE" w:rsidRPr="002A4554" w:rsidRDefault="00B27DEE" w:rsidP="00B27DEE">
      <w:pPr>
        <w:widowControl w:val="0"/>
        <w:jc w:val="right"/>
        <w:rPr>
          <w:rFonts w:ascii="GHEA Grapalat" w:hAnsi="GHEA Grapalat"/>
          <w:i/>
        </w:rPr>
      </w:pPr>
    </w:p>
    <w:p w14:paraId="0D8ECCD6" w14:textId="77777777" w:rsidR="00B27DEE" w:rsidRPr="002A4554" w:rsidRDefault="00B27DEE" w:rsidP="00B27DEE">
      <w:pPr>
        <w:widowControl w:val="0"/>
        <w:jc w:val="right"/>
        <w:rPr>
          <w:rFonts w:ascii="GHEA Grapalat" w:hAnsi="GHEA Grapalat"/>
          <w:i/>
        </w:rPr>
      </w:pPr>
    </w:p>
    <w:p w14:paraId="3A54DFF2" w14:textId="77777777" w:rsidR="00B27DEE" w:rsidRPr="005F2C25" w:rsidRDefault="00B27DEE" w:rsidP="00B27DEE">
      <w:pPr>
        <w:widowControl w:val="0"/>
        <w:jc w:val="right"/>
        <w:rPr>
          <w:rFonts w:ascii="GHEA Grapalat" w:hAnsi="GHEA Grapalat"/>
          <w:i/>
        </w:rPr>
      </w:pPr>
    </w:p>
    <w:p w14:paraId="1ADAB1B4" w14:textId="77777777" w:rsidR="00B27DEE" w:rsidRPr="005F2C25" w:rsidRDefault="00B27DEE" w:rsidP="00B27DEE">
      <w:pPr>
        <w:widowControl w:val="0"/>
        <w:jc w:val="right"/>
        <w:rPr>
          <w:rFonts w:ascii="GHEA Grapalat" w:hAnsi="GHEA Grapalat"/>
          <w:i/>
        </w:rPr>
      </w:pPr>
    </w:p>
    <w:p w14:paraId="52E00E3F" w14:textId="77777777" w:rsidR="00B27DEE" w:rsidRPr="00B138F3" w:rsidRDefault="00B27DEE" w:rsidP="00B27DEE">
      <w:pPr>
        <w:widowControl w:val="0"/>
        <w:jc w:val="right"/>
        <w:rPr>
          <w:rFonts w:ascii="GHEA Grapalat" w:hAnsi="GHEA Grapalat" w:cs="GHEA Grapalat"/>
          <w:i/>
        </w:rPr>
      </w:pPr>
      <w:r w:rsidRPr="00B138F3">
        <w:rPr>
          <w:rFonts w:ascii="GHEA Grapalat" w:hAnsi="GHEA Grapalat"/>
          <w:i/>
        </w:rPr>
        <w:t>Приложение № 5.1</w:t>
      </w:r>
    </w:p>
    <w:p w14:paraId="788F6824" w14:textId="6A355F33" w:rsidR="00B27DEE" w:rsidRPr="00B138F3" w:rsidRDefault="00B27DEE" w:rsidP="00B27DEE">
      <w:pPr>
        <w:widowControl w:val="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C308F7">
        <w:rPr>
          <w:rFonts w:ascii="GHEA Grapalat" w:hAnsi="GHEA Grapalat"/>
          <w:i/>
        </w:rPr>
        <w:t>EQ-BMAShDzB-26/3</w:t>
      </w:r>
      <w:r w:rsidRPr="00B138F3">
        <w:rPr>
          <w:rFonts w:ascii="GHEA Grapalat" w:hAnsi="GHEA Grapalat"/>
          <w:i/>
        </w:rPr>
        <w:t>"</w:t>
      </w:r>
      <w:r w:rsidRPr="00B138F3">
        <w:rPr>
          <w:rStyle w:val="FootnoteReference"/>
          <w:rFonts w:ascii="GHEA Grapalat" w:hAnsi="GHEA Grapalat"/>
          <w:i/>
        </w:rPr>
        <w:footnoteReference w:customMarkFollows="1" w:id="21"/>
        <w:t>*</w:t>
      </w:r>
    </w:p>
    <w:p w14:paraId="309B2471" w14:textId="77777777" w:rsidR="00B27DEE" w:rsidRPr="002A4554" w:rsidRDefault="00B27DEE" w:rsidP="00B27DEE">
      <w:pPr>
        <w:widowControl w:val="0"/>
        <w:jc w:val="center"/>
        <w:rPr>
          <w:rFonts w:ascii="GHEA Grapalat" w:hAnsi="GHEA Grapalat"/>
          <w:b/>
        </w:rPr>
      </w:pPr>
    </w:p>
    <w:p w14:paraId="4AD1C42A" w14:textId="77777777" w:rsidR="00B27DEE" w:rsidRPr="00B138F3" w:rsidRDefault="00B27DEE" w:rsidP="00B27DE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C5F532D" w14:textId="77777777" w:rsidR="00B27DEE" w:rsidRPr="00B138F3" w:rsidRDefault="00B27DEE" w:rsidP="00B27DE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27DEE" w:rsidRPr="00B138F3" w14:paraId="08B6A0F2" w14:textId="77777777" w:rsidTr="00B52CF9">
        <w:tc>
          <w:tcPr>
            <w:tcW w:w="4786" w:type="dxa"/>
          </w:tcPr>
          <w:p w14:paraId="2006CFF9" w14:textId="77777777" w:rsidR="00B27DEE" w:rsidRPr="00B138F3" w:rsidRDefault="00B27DEE" w:rsidP="00B27DEE">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0654937" w14:textId="77777777" w:rsidR="00B27DEE" w:rsidRPr="00B138F3" w:rsidRDefault="00B27DEE" w:rsidP="00B27DE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14:paraId="61490ED9" w14:textId="77777777" w:rsidR="00B27DEE" w:rsidRPr="00B138F3" w:rsidRDefault="00B27DEE" w:rsidP="00B27DEE">
      <w:pPr>
        <w:widowControl w:val="0"/>
        <w:rPr>
          <w:rFonts w:ascii="GHEA Grapalat" w:hAnsi="GHEA Grapalat" w:cs="GHEA Grapalat"/>
          <w:b/>
        </w:rPr>
      </w:pPr>
    </w:p>
    <w:p w14:paraId="4ACB77BE" w14:textId="77777777" w:rsidR="00B27DEE" w:rsidRPr="00B138F3" w:rsidRDefault="00B27DEE" w:rsidP="00B27DE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ABD96DA" w14:textId="77777777" w:rsidR="00B27DEE" w:rsidRPr="00B138F3" w:rsidRDefault="00B27DEE" w:rsidP="00B27DE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6511970" w14:textId="77777777" w:rsidR="00B27DEE" w:rsidRPr="00B138F3" w:rsidRDefault="00B27DEE" w:rsidP="00B27DE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49BB6D" w14:textId="77777777" w:rsidR="00B27DEE" w:rsidRPr="00B138F3" w:rsidRDefault="00B27DEE" w:rsidP="00B27DE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A800FE" w14:textId="77777777" w:rsidR="00B27DEE" w:rsidRPr="00B138F3" w:rsidRDefault="00B27DEE" w:rsidP="00B27DE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3AD32F" w14:textId="77777777" w:rsidR="00B27DEE" w:rsidRPr="00572A57" w:rsidRDefault="00B27DEE" w:rsidP="00B27DEE">
      <w:pPr>
        <w:widowControl w:val="0"/>
        <w:jc w:val="center"/>
        <w:rPr>
          <w:rFonts w:ascii="GHEA Grapalat" w:hAnsi="GHEA Grapalat"/>
          <w:b/>
        </w:rPr>
      </w:pPr>
    </w:p>
    <w:p w14:paraId="32C4A22B" w14:textId="77777777" w:rsidR="00B27DEE" w:rsidRPr="00B138F3" w:rsidRDefault="00B27DEE" w:rsidP="00B27DEE">
      <w:pPr>
        <w:widowControl w:val="0"/>
        <w:jc w:val="center"/>
        <w:rPr>
          <w:rFonts w:ascii="GHEA Grapalat" w:hAnsi="GHEA Grapalat" w:cs="GHEA Grapalat"/>
          <w:b/>
          <w:bCs/>
        </w:rPr>
      </w:pPr>
      <w:r w:rsidRPr="00B138F3">
        <w:rPr>
          <w:rFonts w:ascii="GHEA Grapalat" w:hAnsi="GHEA Grapalat"/>
          <w:b/>
        </w:rPr>
        <w:t>1. Предмет соглашения</w:t>
      </w:r>
    </w:p>
    <w:p w14:paraId="3C8E1B45" w14:textId="77777777" w:rsidR="00B27DEE" w:rsidRPr="00B138F3" w:rsidRDefault="00B27DEE" w:rsidP="00B27DE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2B90321" w14:textId="77777777" w:rsidR="00B27DEE" w:rsidRPr="00B138F3" w:rsidRDefault="00B27DEE" w:rsidP="00B27DEE">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EB9D363" w14:textId="77777777" w:rsidR="00B27DEE" w:rsidRPr="00B138F3" w:rsidRDefault="00B27DEE" w:rsidP="00B27DE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9EF8B54" w14:textId="77777777" w:rsidR="00B27DEE" w:rsidRPr="00B138F3" w:rsidRDefault="00B27DEE" w:rsidP="00B27DEE">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35C0F3DA"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657BFF9"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2F6C7BC4"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D4CC8A"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7CF21"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3920EB7"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54B4145"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13D627"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0B40B9"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F0000"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F6FF783"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5772BA3"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7D1FE41" w14:textId="77777777" w:rsidR="00B27DEE" w:rsidRPr="00572A57" w:rsidRDefault="00B27DEE" w:rsidP="00B27DEE">
      <w:pPr>
        <w:widowControl w:val="0"/>
        <w:jc w:val="center"/>
        <w:rPr>
          <w:rFonts w:ascii="GHEA Grapalat" w:hAnsi="GHEA Grapalat"/>
          <w:b/>
        </w:rPr>
      </w:pPr>
    </w:p>
    <w:p w14:paraId="4E13EF23" w14:textId="77777777" w:rsidR="00B27DEE" w:rsidRPr="00572A57" w:rsidRDefault="00B27DEE" w:rsidP="00B27DEE">
      <w:pPr>
        <w:widowControl w:val="0"/>
        <w:jc w:val="center"/>
        <w:rPr>
          <w:rFonts w:ascii="GHEA Grapalat" w:hAnsi="GHEA Grapalat"/>
          <w:b/>
        </w:rPr>
      </w:pPr>
    </w:p>
    <w:p w14:paraId="6DC9DE5D" w14:textId="77777777" w:rsidR="00B27DEE" w:rsidRPr="00572A57" w:rsidRDefault="00B27DEE" w:rsidP="00B27DEE">
      <w:pPr>
        <w:widowControl w:val="0"/>
        <w:jc w:val="center"/>
        <w:rPr>
          <w:rFonts w:ascii="GHEA Grapalat" w:hAnsi="GHEA Grapalat"/>
          <w:b/>
        </w:rPr>
      </w:pPr>
      <w:r w:rsidRPr="00B138F3">
        <w:rPr>
          <w:rFonts w:ascii="GHEA Grapalat" w:hAnsi="GHEA Grapalat"/>
          <w:b/>
        </w:rPr>
        <w:t>2. Иные условия</w:t>
      </w:r>
    </w:p>
    <w:p w14:paraId="74648F04" w14:textId="77777777" w:rsidR="00B27DEE" w:rsidRPr="00572A57" w:rsidRDefault="00B27DEE" w:rsidP="00B27DEE">
      <w:pPr>
        <w:widowControl w:val="0"/>
        <w:jc w:val="center"/>
        <w:rPr>
          <w:rFonts w:ascii="GHEA Grapalat" w:hAnsi="GHEA Grapalat" w:cs="GHEA Grapalat"/>
          <w:b/>
          <w:bCs/>
        </w:rPr>
      </w:pPr>
    </w:p>
    <w:p w14:paraId="50CF88C2" w14:textId="77777777" w:rsidR="00B27DEE" w:rsidRPr="00B138F3" w:rsidRDefault="00B27DEE" w:rsidP="00B27DEE">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4BE6181" w14:textId="77777777" w:rsidR="00B27DEE" w:rsidRPr="002A4554" w:rsidRDefault="00B27DEE" w:rsidP="00B27DEE">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6AF6256" w14:textId="77777777" w:rsidR="00B27DEE" w:rsidRPr="00B138F3"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15C5A3B" w14:textId="77777777" w:rsidR="00B27DEE" w:rsidRPr="00B138F3" w:rsidDel="00A13215" w:rsidRDefault="00B27DEE" w:rsidP="00B27DE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FE4CDE" w14:textId="77777777" w:rsidR="00B27DEE" w:rsidRPr="00B138F3" w:rsidRDefault="00B27DEE" w:rsidP="00B27DE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CD7CCC5" w14:textId="77777777" w:rsidR="00B27DEE" w:rsidRPr="00B138F3" w:rsidRDefault="00B27DEE" w:rsidP="00B27DE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6DD77F99"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7F470F35" w14:textId="77777777" w:rsidR="00B27DEE" w:rsidRPr="00B138F3" w:rsidRDefault="00B27DEE" w:rsidP="00B27D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41F638E"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233B2FCE" w14:textId="77777777" w:rsidR="00B27DEE" w:rsidRPr="00B138F3" w:rsidRDefault="00B27DEE" w:rsidP="00B27DE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0A5B6EC"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60674157" w14:textId="77777777" w:rsidR="00B27DEE" w:rsidRPr="00B138F3" w:rsidRDefault="00B27DEE" w:rsidP="00B27DEE">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14:paraId="74429CFD"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3A8D95D0" w14:textId="77777777" w:rsidR="00B27DEE" w:rsidRPr="00B138F3" w:rsidRDefault="00B27DEE" w:rsidP="00B27DE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4B928CC"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2E5F0AF4" w14:textId="77777777" w:rsidR="00B27DEE" w:rsidRPr="00B138F3" w:rsidRDefault="00B27DEE" w:rsidP="00B27DE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F33FB40" w14:textId="77777777" w:rsidR="00B27DEE" w:rsidRPr="00B138F3" w:rsidRDefault="00B27DEE" w:rsidP="00B27DEE">
      <w:pPr>
        <w:widowControl w:val="0"/>
        <w:jc w:val="both"/>
        <w:rPr>
          <w:rFonts w:ascii="GHEA Grapalat" w:hAnsi="GHEA Grapalat"/>
        </w:rPr>
      </w:pPr>
      <w:r w:rsidRPr="00B138F3">
        <w:rPr>
          <w:rFonts w:ascii="GHEA Grapalat" w:hAnsi="GHEA Grapalat"/>
        </w:rPr>
        <w:t>_______________________________________</w:t>
      </w:r>
    </w:p>
    <w:p w14:paraId="583A7A19" w14:textId="77777777" w:rsidR="00B27DEE" w:rsidRPr="00B138F3" w:rsidRDefault="00B27DEE" w:rsidP="00B27DEE">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66B0598" w14:textId="77777777" w:rsidR="00B27DEE" w:rsidRPr="00B138F3" w:rsidRDefault="00B27DEE" w:rsidP="00B27DEE">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27DEE" w:rsidRPr="00B138F3" w14:paraId="5B367D3F"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2835D" w14:textId="77777777" w:rsidR="00B27DEE" w:rsidRPr="00B138F3" w:rsidRDefault="00B27DEE" w:rsidP="00B27DEE">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27DEE" w:rsidRPr="00B138F3" w14:paraId="5D4E8CBB"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6FBA65" w14:textId="77777777" w:rsidR="00B27DEE" w:rsidRPr="00B138F3" w:rsidRDefault="00B27DEE" w:rsidP="00B27DEE">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27DEE" w:rsidRPr="00B138F3" w14:paraId="409AF048" w14:textId="77777777" w:rsidTr="00B52CF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9CC2F" w14:textId="77777777" w:rsidR="00B27DEE" w:rsidRPr="00B138F3" w:rsidRDefault="00B27DEE" w:rsidP="00B27D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27DEE" w:rsidRPr="00B138F3" w14:paraId="1EBB32E0" w14:textId="77777777" w:rsidTr="00B52CF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0BF65"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27DEE" w:rsidRPr="00B138F3" w14:paraId="7F036FD1" w14:textId="77777777" w:rsidTr="00B52C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9B8329"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27DEE" w:rsidRPr="00B138F3" w14:paraId="21479CCF" w14:textId="77777777" w:rsidTr="00B52C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5A068"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27DEE" w:rsidRPr="00B138F3" w14:paraId="5F168078"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5781AC"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27DEE" w:rsidRPr="00B138F3" w14:paraId="507D9973"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6564"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27DEE" w:rsidRPr="00B138F3" w14:paraId="006339D5"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74AECF"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27DEE" w:rsidRPr="00B138F3" w14:paraId="2FB14BC9" w14:textId="77777777" w:rsidTr="00B52C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E52F4"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27DEE" w:rsidRPr="00B138F3" w14:paraId="242D1B9E" w14:textId="77777777" w:rsidTr="00B52C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B52A86"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27DEE" w:rsidRPr="00B138F3" w14:paraId="379F6ECE" w14:textId="77777777" w:rsidTr="00B52C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93411"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27DEE" w:rsidRPr="00B138F3" w14:paraId="69997612" w14:textId="77777777" w:rsidTr="00B52C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AADC6"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27DEE" w:rsidRPr="00B138F3" w14:paraId="7FC2CA49"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53752B"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27DEE" w:rsidRPr="00B138F3" w14:paraId="52CA34C4"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D74049"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27DEE" w:rsidRPr="00B138F3" w14:paraId="56719918"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733F9"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27DEE" w:rsidRPr="00B138F3" w14:paraId="45DA42DD" w14:textId="77777777" w:rsidTr="00B52CF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0B0C0D"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27DEE" w:rsidRPr="00B138F3" w14:paraId="040BE590" w14:textId="77777777" w:rsidTr="00B52CF9">
        <w:trPr>
          <w:trHeight w:val="424"/>
        </w:trPr>
        <w:tc>
          <w:tcPr>
            <w:tcW w:w="10980" w:type="dxa"/>
            <w:gridSpan w:val="2"/>
            <w:tcBorders>
              <w:top w:val="single" w:sz="4" w:space="0" w:color="auto"/>
              <w:left w:val="single" w:sz="4" w:space="0" w:color="auto"/>
              <w:right w:val="single" w:sz="4" w:space="0" w:color="000000"/>
            </w:tcBorders>
            <w:noWrap/>
            <w:vAlign w:val="bottom"/>
          </w:tcPr>
          <w:p w14:paraId="6143E097"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7DEE" w:rsidRPr="00B138F3" w14:paraId="5E48A6C7" w14:textId="77777777" w:rsidTr="00B52C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27D95" w14:textId="77777777" w:rsidR="00B27DEE" w:rsidRPr="00B138F3" w:rsidRDefault="00B27DEE" w:rsidP="00B27D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27DEE" w:rsidRPr="00B138F3" w14:paraId="53597486" w14:textId="77777777" w:rsidTr="00B52CF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2FE7B" w14:textId="77777777" w:rsidR="00B27DEE" w:rsidRPr="00B138F3" w:rsidRDefault="00B27DEE" w:rsidP="00B27D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27DEE" w:rsidRPr="00B138F3" w14:paraId="5A2941E7" w14:textId="77777777" w:rsidTr="00B52CF9">
        <w:trPr>
          <w:trHeight w:val="2194"/>
        </w:trPr>
        <w:tc>
          <w:tcPr>
            <w:tcW w:w="5616" w:type="dxa"/>
            <w:tcBorders>
              <w:top w:val="nil"/>
              <w:left w:val="single" w:sz="4" w:space="0" w:color="auto"/>
              <w:bottom w:val="single" w:sz="4" w:space="0" w:color="auto"/>
              <w:right w:val="single" w:sz="4" w:space="0" w:color="auto"/>
            </w:tcBorders>
            <w:noWrap/>
            <w:vAlign w:val="bottom"/>
          </w:tcPr>
          <w:p w14:paraId="29D8093B" w14:textId="77777777" w:rsidR="00B27DEE" w:rsidRPr="00B138F3" w:rsidRDefault="00B27DEE" w:rsidP="00B27D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E6DA06" w14:textId="77777777" w:rsidR="00B27DEE" w:rsidRPr="00B138F3" w:rsidRDefault="00B27DEE" w:rsidP="00B27DEE">
            <w:pPr>
              <w:widowControl w:val="0"/>
              <w:rPr>
                <w:rFonts w:ascii="GHEA Grapalat" w:hAnsi="GHEA Grapalat" w:cs="Sylfaen"/>
              </w:rPr>
            </w:pPr>
          </w:p>
          <w:p w14:paraId="3646FDDC"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5C85A70E" w14:textId="77777777" w:rsidR="00B27DEE" w:rsidRPr="00B138F3" w:rsidRDefault="00B27DEE" w:rsidP="00B27DEE">
            <w:pPr>
              <w:widowControl w:val="0"/>
              <w:rPr>
                <w:rFonts w:ascii="GHEA Grapalat" w:hAnsi="GHEA Grapalat" w:cs="Sylfaen"/>
              </w:rPr>
            </w:pPr>
          </w:p>
          <w:p w14:paraId="0E669E87"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11DC5DBD" w14:textId="77777777" w:rsidR="00B27DEE" w:rsidRPr="00B138F3" w:rsidRDefault="00B27DEE" w:rsidP="00B27DEE">
            <w:pPr>
              <w:widowControl w:val="0"/>
              <w:rPr>
                <w:rFonts w:ascii="GHEA Grapalat" w:hAnsi="GHEA Grapalat" w:cs="Sylfaen"/>
              </w:rPr>
            </w:pPr>
          </w:p>
          <w:p w14:paraId="4E04D415" w14:textId="77777777" w:rsidR="00B27DEE" w:rsidRPr="00B138F3" w:rsidRDefault="00B27DEE" w:rsidP="00B27D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A48FADA" w14:textId="77777777" w:rsidR="00B27DEE" w:rsidRPr="00B138F3" w:rsidRDefault="00B27DEE" w:rsidP="00B27D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4CCC5323" w14:textId="77777777" w:rsidR="00B27DEE" w:rsidRPr="00B138F3" w:rsidRDefault="00B27DEE" w:rsidP="00B27D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9E4CAA" w14:textId="77777777" w:rsidR="00B27DEE" w:rsidRPr="00B138F3" w:rsidRDefault="00B27DEE" w:rsidP="00B27DEE">
            <w:pPr>
              <w:widowControl w:val="0"/>
              <w:rPr>
                <w:rFonts w:ascii="GHEA Grapalat" w:hAnsi="GHEA Grapalat" w:cs="Sylfaen"/>
              </w:rPr>
            </w:pPr>
          </w:p>
          <w:p w14:paraId="34F005A0"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7714AC3B" w14:textId="77777777" w:rsidR="00B27DEE" w:rsidRPr="00B138F3" w:rsidRDefault="00B27DEE" w:rsidP="00B27DEE">
            <w:pPr>
              <w:widowControl w:val="0"/>
              <w:jc w:val="right"/>
              <w:rPr>
                <w:rFonts w:ascii="GHEA Grapalat" w:hAnsi="GHEA Grapalat" w:cs="Tahoma"/>
              </w:rPr>
            </w:pPr>
          </w:p>
          <w:p w14:paraId="6F203CDB"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/____________________/</w:t>
            </w:r>
          </w:p>
          <w:p w14:paraId="42CB8D47" w14:textId="77777777" w:rsidR="00B27DEE" w:rsidRPr="00B138F3" w:rsidRDefault="00B27DEE" w:rsidP="00B27DEE">
            <w:pPr>
              <w:widowControl w:val="0"/>
              <w:rPr>
                <w:rFonts w:ascii="GHEA Grapalat" w:hAnsi="GHEA Grapalat" w:cs="Sylfaen"/>
              </w:rPr>
            </w:pPr>
          </w:p>
          <w:p w14:paraId="15F7B00B" w14:textId="77777777" w:rsidR="00B27DEE" w:rsidRPr="00B138F3" w:rsidRDefault="00B27DEE" w:rsidP="00B27D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27DEE" w:rsidRPr="00B138F3" w14:paraId="7E3BDD56" w14:textId="77777777" w:rsidTr="00B52CF9">
        <w:trPr>
          <w:trHeight w:val="2194"/>
        </w:trPr>
        <w:tc>
          <w:tcPr>
            <w:tcW w:w="5616" w:type="dxa"/>
            <w:tcBorders>
              <w:top w:val="single" w:sz="4" w:space="0" w:color="auto"/>
              <w:left w:val="single" w:sz="4" w:space="0" w:color="auto"/>
              <w:right w:val="single" w:sz="4" w:space="0" w:color="auto"/>
            </w:tcBorders>
            <w:noWrap/>
            <w:vAlign w:val="bottom"/>
          </w:tcPr>
          <w:p w14:paraId="7BD225B0" w14:textId="77777777" w:rsidR="00B27DEE" w:rsidRPr="00B138F3" w:rsidRDefault="00B27DEE" w:rsidP="00B27D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7FCCAEC" w14:textId="77777777" w:rsidR="00B27DEE" w:rsidRPr="00B138F3" w:rsidRDefault="00B27DEE" w:rsidP="00B27DEE">
            <w:pPr>
              <w:widowControl w:val="0"/>
              <w:rPr>
                <w:rFonts w:ascii="GHEA Grapalat" w:hAnsi="GHEA Grapalat"/>
              </w:rPr>
            </w:pPr>
          </w:p>
          <w:p w14:paraId="48018E7C"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7EC40136" w14:textId="77777777" w:rsidR="00B27DEE" w:rsidRPr="00B138F3" w:rsidRDefault="00B27DEE" w:rsidP="00B27D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06F7079" w14:textId="77777777" w:rsidR="00B27DEE" w:rsidRPr="00B138F3" w:rsidRDefault="00B27DEE" w:rsidP="00B27DEE">
            <w:pPr>
              <w:widowControl w:val="0"/>
              <w:rPr>
                <w:rFonts w:ascii="GHEA Grapalat" w:hAnsi="GHEA Grapalat" w:cs="Tahoma"/>
              </w:rPr>
            </w:pPr>
          </w:p>
          <w:p w14:paraId="0E3AB58A" w14:textId="77777777" w:rsidR="00B27DEE" w:rsidRPr="00B138F3" w:rsidRDefault="00B27DEE" w:rsidP="00B27D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D5331F7" w14:textId="77777777" w:rsidR="00B27DEE" w:rsidRPr="00B138F3" w:rsidRDefault="00B27DEE" w:rsidP="00B27D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BB0D1D4" w14:textId="77777777" w:rsidR="00B27DEE" w:rsidRPr="00B138F3" w:rsidRDefault="00B27DEE" w:rsidP="00B27DEE">
            <w:pPr>
              <w:widowControl w:val="0"/>
              <w:rPr>
                <w:rFonts w:ascii="GHEA Grapalat" w:hAnsi="GHEA Grapalat" w:cs="Tahoma"/>
              </w:rPr>
            </w:pPr>
          </w:p>
          <w:p w14:paraId="496EB105" w14:textId="77777777" w:rsidR="00B27DEE" w:rsidRPr="00B138F3" w:rsidRDefault="00B27DEE" w:rsidP="00B27DEE">
            <w:pPr>
              <w:widowControl w:val="0"/>
              <w:jc w:val="right"/>
              <w:rPr>
                <w:rFonts w:ascii="GHEA Grapalat" w:hAnsi="GHEA Grapalat" w:cs="Tahoma"/>
              </w:rPr>
            </w:pPr>
            <w:r w:rsidRPr="00B138F3">
              <w:rPr>
                <w:rFonts w:ascii="GHEA Grapalat" w:hAnsi="GHEA Grapalat"/>
              </w:rPr>
              <w:t>/____________________/</w:t>
            </w:r>
          </w:p>
          <w:p w14:paraId="3689E229" w14:textId="77777777" w:rsidR="00B27DEE" w:rsidRPr="00B138F3" w:rsidRDefault="00B27DEE" w:rsidP="00B27D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2B61476" w14:textId="77777777" w:rsidR="00B27DEE" w:rsidRPr="00B138F3" w:rsidRDefault="00B27DEE" w:rsidP="00B27DEE">
            <w:pPr>
              <w:widowControl w:val="0"/>
              <w:rPr>
                <w:rFonts w:ascii="GHEA Grapalat" w:hAnsi="GHEA Grapalat" w:cs="Arial"/>
              </w:rPr>
            </w:pPr>
          </w:p>
        </w:tc>
      </w:tr>
      <w:tr w:rsidR="00B27DEE" w:rsidRPr="00B138F3" w14:paraId="1EB46897" w14:textId="77777777" w:rsidTr="00B52CF9">
        <w:trPr>
          <w:trHeight w:val="2194"/>
        </w:trPr>
        <w:tc>
          <w:tcPr>
            <w:tcW w:w="5616" w:type="dxa"/>
            <w:tcBorders>
              <w:top w:val="nil"/>
              <w:left w:val="single" w:sz="4" w:space="0" w:color="auto"/>
              <w:bottom w:val="single" w:sz="4" w:space="0" w:color="auto"/>
              <w:right w:val="single" w:sz="4" w:space="0" w:color="auto"/>
            </w:tcBorders>
            <w:noWrap/>
            <w:vAlign w:val="bottom"/>
          </w:tcPr>
          <w:p w14:paraId="59A730B7" w14:textId="77777777" w:rsidR="00B27DEE" w:rsidRPr="00B138F3" w:rsidRDefault="00B27DEE" w:rsidP="00B27D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E04BBB6" w14:textId="77777777" w:rsidR="00B27DEE" w:rsidRPr="00B138F3" w:rsidRDefault="00B27DEE" w:rsidP="00B27DEE">
            <w:pPr>
              <w:widowControl w:val="0"/>
              <w:rPr>
                <w:rFonts w:ascii="GHEA Grapalat" w:hAnsi="GHEA Grapalat" w:cs="Sylfaen"/>
              </w:rPr>
            </w:pPr>
          </w:p>
          <w:p w14:paraId="16A23027" w14:textId="77777777" w:rsidR="00B27DEE" w:rsidRPr="00B138F3" w:rsidRDefault="00B27DEE" w:rsidP="00B27D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1E0588" w14:textId="77777777" w:rsidR="00B27DEE" w:rsidRPr="00B138F3" w:rsidRDefault="00B27DEE" w:rsidP="00B27D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5C7298C" w14:textId="77777777" w:rsidR="00B27DEE" w:rsidRPr="00B138F3" w:rsidRDefault="00B27DEE" w:rsidP="00B27DEE">
            <w:pPr>
              <w:widowControl w:val="0"/>
              <w:rPr>
                <w:rFonts w:ascii="GHEA Grapalat" w:hAnsi="GHEA Grapalat"/>
              </w:rPr>
            </w:pPr>
          </w:p>
          <w:p w14:paraId="44918BFE" w14:textId="77777777" w:rsidR="00B27DEE" w:rsidRPr="00B138F3" w:rsidRDefault="00B27DEE" w:rsidP="00B27D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0A1D301E" w14:textId="77777777" w:rsidR="00B27DEE" w:rsidRPr="00B138F3" w:rsidRDefault="00B27DEE" w:rsidP="00B27DEE">
      <w:pPr>
        <w:widowControl w:val="0"/>
        <w:jc w:val="center"/>
        <w:rPr>
          <w:rFonts w:ascii="GHEA Grapalat" w:hAnsi="GHEA Grapalat" w:cs="Sylfaen"/>
        </w:rPr>
      </w:pPr>
    </w:p>
    <w:p w14:paraId="1CCB9869" w14:textId="77777777" w:rsidR="00B27DEE" w:rsidRPr="00B138F3" w:rsidRDefault="00B27DEE" w:rsidP="00B27D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9A2BFBF" w14:textId="77777777" w:rsidR="00B27DEE" w:rsidRPr="00B138F3" w:rsidRDefault="00B27DEE" w:rsidP="00B27DEE">
      <w:pPr>
        <w:rPr>
          <w:rFonts w:ascii="GHEA Grapalat" w:hAnsi="GHEA Grapalat" w:cs="Sylfaen"/>
        </w:rPr>
      </w:pPr>
      <w:r w:rsidRPr="00B138F3">
        <w:rPr>
          <w:rFonts w:ascii="GHEA Grapalat" w:hAnsi="GHEA Grapalat" w:cs="Sylfaen"/>
        </w:rPr>
        <w:br w:type="page"/>
      </w:r>
    </w:p>
    <w:p w14:paraId="03A2E6CB" w14:textId="77777777" w:rsidR="00B27DEE" w:rsidRPr="00B138F3" w:rsidRDefault="00B27DEE" w:rsidP="00B27D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27DEE" w:rsidRPr="00B138F3" w14:paraId="50F65F9E" w14:textId="77777777" w:rsidTr="00B52CF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7CBC8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B589B00"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13F0553"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9BC0F14"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E9B4883"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6397FB0"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6E46253"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Сторона,</w:t>
            </w:r>
          </w:p>
          <w:p w14:paraId="229CC666"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373EC07"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132B27E"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27DEE" w:rsidRPr="00B138F3" w14:paraId="368A5818" w14:textId="77777777" w:rsidTr="00B52CF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F140E"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7126E4"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EEDCF71"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3C215C"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D86AEA" w14:textId="77777777" w:rsidR="00B27DEE" w:rsidRPr="00B138F3" w:rsidRDefault="00B27DEE" w:rsidP="00B27DEE">
            <w:pPr>
              <w:widowControl w:val="0"/>
              <w:jc w:val="center"/>
              <w:rPr>
                <w:rFonts w:ascii="GHEA Grapalat" w:hAnsi="GHEA Grapalat"/>
                <w:b/>
                <w:sz w:val="18"/>
                <w:szCs w:val="18"/>
              </w:rPr>
            </w:pPr>
            <w:r w:rsidRPr="00B138F3">
              <w:rPr>
                <w:rFonts w:ascii="GHEA Grapalat" w:hAnsi="GHEA Grapalat"/>
                <w:b/>
                <w:sz w:val="18"/>
                <w:szCs w:val="18"/>
              </w:rPr>
              <w:t>5</w:t>
            </w:r>
          </w:p>
        </w:tc>
      </w:tr>
      <w:tr w:rsidR="00B27DEE" w:rsidRPr="00B138F3" w14:paraId="3157788B"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62565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96A48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D331BA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971B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4C90B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27DEE" w:rsidRPr="00B138F3" w14:paraId="310F892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B846B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F7D8244"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FB55D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95C4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F689C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27DEE" w:rsidRPr="00B138F3" w14:paraId="2F00B9A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D877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13BCF2"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44776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50B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55B03A61" w14:textId="77777777" w:rsidR="00B27DEE" w:rsidRPr="00B138F3" w:rsidRDefault="00B27DEE" w:rsidP="00B27D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4BC832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27DEE" w:rsidRPr="00B138F3" w14:paraId="4F8607FE"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DE010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4DA0B1C" w14:textId="77777777" w:rsidR="00B27DEE" w:rsidRPr="00B138F3" w:rsidRDefault="00B27DEE" w:rsidP="00B27D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E9196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02AE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47FBD43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309F19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19F7694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D88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AA6A93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B5B2E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9C927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ACD86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2E2E9393"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D70C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42C426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FD626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B41D1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4FCC22B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55CA4E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4D3589A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0329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301899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07812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28A3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AD19A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DBED67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390CD7E4"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EF05B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BB17D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18E958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C4B7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0B9089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58C790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2FF6C961"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31C7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71A5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2ADFD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6D9F93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733AC96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14E9D5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27DEE" w:rsidRPr="00B138F3" w14:paraId="3E86607D"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85F9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598C78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12C4AE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37D1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72242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857773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27DEE" w:rsidRPr="00B138F3" w14:paraId="6BD1B4C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0628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F404A4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6D737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F3332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9FE75B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1F62AB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1AE79EDF"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1016C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F46687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239D4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6E38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26C7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5A3B0D16"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686B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2BBD3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0644B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7E02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50AE00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E623FE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0B77224F"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1E25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A057CF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9833F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0EB74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489A77E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F7F4C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27DEE" w:rsidRPr="00B138F3" w14:paraId="53B4B62E"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6BEF4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BC6D0E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548252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C6F64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AE3E8B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62F74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27DEE" w:rsidRPr="00B138F3" w14:paraId="0E94632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DF1A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FED7A6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47E75B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80B8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5F56D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27DEE" w:rsidRPr="00B138F3" w14:paraId="1D360E9B"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ACCD9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957444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3E3943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ABB5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2B1772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27DEE" w:rsidRPr="00B138F3" w14:paraId="2714F884"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DB238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AEFD0D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D2C4C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2C8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6EACF93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CE2E26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27DEE" w:rsidRPr="00B138F3" w14:paraId="1A1B828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AB1B" w14:textId="77777777" w:rsidR="00B27DEE" w:rsidRPr="00B138F3" w:rsidDel="0010680B" w:rsidRDefault="00B27DEE" w:rsidP="00B27D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E470BC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9B39B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10CE7" w14:textId="77777777" w:rsidR="00B27DEE" w:rsidRPr="00B138F3" w:rsidRDefault="00B27DEE" w:rsidP="00B27D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F58A5FA" w14:textId="77777777" w:rsidR="00B27DEE" w:rsidRPr="00B138F3" w:rsidRDefault="00B27DEE" w:rsidP="00B27D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6E43A2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C984F0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27DEE" w:rsidRPr="00B138F3" w14:paraId="6A630DC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A37A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1E4C7C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D0B7D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8B24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E4D41F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E85C3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126D91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27DEE" w:rsidRPr="00B138F3" w14:paraId="7D96DD0B"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4CE5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A3C657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A0CCD3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961B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06958B5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0E1E8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2B61029"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27DEE" w:rsidRPr="00B138F3" w14:paraId="62A22246"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ADB4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8AAABA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88DBD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7D38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92BA46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A4E2D7B" w14:textId="77777777" w:rsidR="00B27DEE" w:rsidRPr="00B138F3" w:rsidRDefault="00B27DEE" w:rsidP="00B27D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4336E0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119C3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27DEE" w:rsidRPr="00B138F3" w14:paraId="08FD0515"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09B7D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CDF6A5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200136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6376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B85F7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32DAB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27DEE" w:rsidRPr="00B138F3" w14:paraId="1FC44DD8"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8BA5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D2636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C3CCD6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A1820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60504B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924AE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C504DC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27DEE" w:rsidRPr="00B138F3" w14:paraId="13FD97FC"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B11B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126BF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C4090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BB4A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156E335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B4BE84" w14:textId="77777777" w:rsidR="00B27DEE" w:rsidRPr="00B138F3" w:rsidRDefault="00B27DEE" w:rsidP="00B27DEE">
            <w:pPr>
              <w:widowControl w:val="0"/>
              <w:jc w:val="center"/>
              <w:rPr>
                <w:rFonts w:ascii="GHEA Grapalat" w:hAnsi="GHEA Grapalat"/>
                <w:sz w:val="18"/>
                <w:szCs w:val="18"/>
              </w:rPr>
            </w:pPr>
          </w:p>
        </w:tc>
      </w:tr>
      <w:tr w:rsidR="00B27DEE" w:rsidRPr="00B138F3" w14:paraId="31E8874C"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BC63B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049E355"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A2FFC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B8C92"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148CB30E"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BDD6DB" w14:textId="77777777" w:rsidR="00B27DEE" w:rsidRPr="00B138F3" w:rsidRDefault="00B27DEE" w:rsidP="00B27DEE">
            <w:pPr>
              <w:widowControl w:val="0"/>
              <w:jc w:val="center"/>
              <w:rPr>
                <w:rFonts w:ascii="GHEA Grapalat" w:hAnsi="GHEA Grapalat"/>
                <w:sz w:val="18"/>
                <w:szCs w:val="18"/>
              </w:rPr>
            </w:pPr>
          </w:p>
        </w:tc>
      </w:tr>
      <w:tr w:rsidR="00B27DEE" w:rsidRPr="00B138F3" w14:paraId="271F5167"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B2C47"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BFE6614"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99ECF4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C82B19C"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p w14:paraId="2CE466D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4A36A6" w14:textId="77777777" w:rsidR="00B27DEE" w:rsidRPr="00B138F3" w:rsidRDefault="00B27DEE" w:rsidP="00B27DEE">
            <w:pPr>
              <w:widowControl w:val="0"/>
              <w:jc w:val="center"/>
              <w:rPr>
                <w:rFonts w:ascii="GHEA Grapalat" w:hAnsi="GHEA Grapalat"/>
                <w:sz w:val="18"/>
                <w:szCs w:val="18"/>
              </w:rPr>
            </w:pPr>
          </w:p>
        </w:tc>
      </w:tr>
      <w:tr w:rsidR="00B27DEE" w:rsidRPr="00B138F3" w14:paraId="5E53DFBB"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82A0C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95DD8C3"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051AA2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95090"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2949F9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BA7628" w14:textId="77777777" w:rsidR="00B27DEE" w:rsidRPr="00B138F3" w:rsidRDefault="00B27DEE" w:rsidP="00B27DEE">
            <w:pPr>
              <w:widowControl w:val="0"/>
              <w:jc w:val="center"/>
              <w:rPr>
                <w:rFonts w:ascii="GHEA Grapalat" w:hAnsi="GHEA Grapalat"/>
                <w:sz w:val="18"/>
                <w:szCs w:val="18"/>
              </w:rPr>
            </w:pPr>
          </w:p>
        </w:tc>
      </w:tr>
      <w:tr w:rsidR="00B27DEE" w:rsidRPr="00B138F3" w14:paraId="277728E9"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BAE4DF"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6EB13F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6A5D4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891F26"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7CAAAD"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AC9FB2" w14:textId="77777777" w:rsidR="00B27DEE" w:rsidRPr="00B138F3" w:rsidRDefault="00B27DEE" w:rsidP="00B27DEE">
            <w:pPr>
              <w:widowControl w:val="0"/>
              <w:jc w:val="center"/>
              <w:rPr>
                <w:rFonts w:ascii="GHEA Grapalat" w:hAnsi="GHEA Grapalat"/>
                <w:sz w:val="18"/>
                <w:szCs w:val="18"/>
              </w:rPr>
            </w:pPr>
          </w:p>
        </w:tc>
      </w:tr>
      <w:tr w:rsidR="00B27DEE" w:rsidRPr="00B138F3" w14:paraId="44452E70" w14:textId="77777777" w:rsidTr="00B52C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943CB"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E5A91B8"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952AEA"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C428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1B00D21" w14:textId="77777777" w:rsidR="00B27DEE" w:rsidRPr="00B138F3" w:rsidRDefault="00B27DEE" w:rsidP="00B27D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F482A7" w14:textId="77777777" w:rsidR="00B27DEE" w:rsidRPr="00B138F3" w:rsidRDefault="00B27DEE" w:rsidP="00B27DEE">
            <w:pPr>
              <w:widowControl w:val="0"/>
              <w:jc w:val="center"/>
              <w:rPr>
                <w:rFonts w:ascii="GHEA Grapalat" w:hAnsi="GHEA Grapalat"/>
                <w:sz w:val="18"/>
                <w:szCs w:val="18"/>
              </w:rPr>
            </w:pPr>
          </w:p>
        </w:tc>
      </w:tr>
    </w:tbl>
    <w:p w14:paraId="2D135C80" w14:textId="77777777" w:rsidR="00B27DEE" w:rsidRPr="00B138F3" w:rsidRDefault="00B27DEE" w:rsidP="00B27DEE">
      <w:pPr>
        <w:widowControl w:val="0"/>
        <w:ind w:left="567" w:right="565"/>
        <w:jc w:val="center"/>
        <w:rPr>
          <w:rFonts w:ascii="GHEA Grapalat" w:hAnsi="GHEA Grapalat"/>
          <w:b/>
        </w:rPr>
      </w:pPr>
    </w:p>
    <w:p w14:paraId="5AD05DDC" w14:textId="77777777" w:rsidR="00B27DEE" w:rsidRPr="00B138F3" w:rsidRDefault="00B27DEE" w:rsidP="00B27DEE">
      <w:pPr>
        <w:widowControl w:val="0"/>
        <w:ind w:left="567" w:right="565"/>
        <w:jc w:val="center"/>
        <w:rPr>
          <w:rFonts w:ascii="GHEA Grapalat" w:hAnsi="GHEA Grapalat"/>
          <w:b/>
        </w:rPr>
      </w:pPr>
    </w:p>
    <w:p w14:paraId="06ADA614" w14:textId="77777777" w:rsidR="00B27DEE" w:rsidRPr="00B138F3" w:rsidRDefault="00B27DEE" w:rsidP="00B27DEE">
      <w:pPr>
        <w:widowControl w:val="0"/>
        <w:ind w:left="567" w:right="565"/>
        <w:jc w:val="center"/>
        <w:rPr>
          <w:rFonts w:ascii="GHEA Grapalat" w:hAnsi="GHEA Grapalat"/>
          <w:b/>
        </w:rPr>
      </w:pPr>
    </w:p>
    <w:p w14:paraId="4EC908FC" w14:textId="77777777" w:rsidR="00B27DEE" w:rsidRPr="00B138F3" w:rsidRDefault="00B27DEE" w:rsidP="00B27DEE">
      <w:pPr>
        <w:widowControl w:val="0"/>
        <w:ind w:left="567" w:right="565"/>
        <w:jc w:val="center"/>
        <w:rPr>
          <w:rFonts w:ascii="GHEA Grapalat" w:hAnsi="GHEA Grapalat"/>
          <w:b/>
        </w:rPr>
      </w:pPr>
    </w:p>
    <w:p w14:paraId="116A7C79" w14:textId="77777777" w:rsidR="00B27DEE" w:rsidRPr="00B138F3" w:rsidRDefault="00B27DEE" w:rsidP="00B27DEE">
      <w:pPr>
        <w:widowControl w:val="0"/>
        <w:ind w:left="567" w:right="565"/>
        <w:jc w:val="center"/>
        <w:rPr>
          <w:rFonts w:ascii="GHEA Grapalat" w:hAnsi="GHEA Grapalat"/>
          <w:b/>
        </w:rPr>
      </w:pPr>
    </w:p>
    <w:p w14:paraId="3D35E807" w14:textId="77777777" w:rsidR="00B27DEE" w:rsidRPr="00B138F3" w:rsidRDefault="00B27DEE" w:rsidP="00B27DEE">
      <w:pPr>
        <w:widowControl w:val="0"/>
        <w:ind w:left="567" w:right="565"/>
        <w:jc w:val="center"/>
        <w:rPr>
          <w:rFonts w:ascii="GHEA Grapalat" w:hAnsi="GHEA Grapalat"/>
          <w:b/>
        </w:rPr>
      </w:pPr>
    </w:p>
    <w:p w14:paraId="5813259D" w14:textId="77777777" w:rsidR="00B27DEE" w:rsidRPr="00B138F3" w:rsidRDefault="00B27DEE" w:rsidP="00B27DEE">
      <w:pPr>
        <w:widowControl w:val="0"/>
        <w:ind w:left="567" w:right="565"/>
        <w:jc w:val="center"/>
        <w:rPr>
          <w:rFonts w:ascii="GHEA Grapalat" w:hAnsi="GHEA Grapalat"/>
          <w:b/>
        </w:rPr>
      </w:pPr>
    </w:p>
    <w:p w14:paraId="7196E667" w14:textId="77777777" w:rsidR="00B27DEE" w:rsidRPr="00B138F3" w:rsidRDefault="00B27DEE" w:rsidP="00B27DEE">
      <w:pPr>
        <w:widowControl w:val="0"/>
        <w:ind w:left="567" w:right="565"/>
        <w:jc w:val="center"/>
        <w:rPr>
          <w:rFonts w:ascii="GHEA Grapalat" w:hAnsi="GHEA Grapalat"/>
          <w:b/>
        </w:rPr>
      </w:pPr>
    </w:p>
    <w:p w14:paraId="4511EC9D" w14:textId="77777777" w:rsidR="00B27DEE" w:rsidRPr="00B138F3" w:rsidRDefault="00B27DEE" w:rsidP="00B27DEE">
      <w:pPr>
        <w:widowControl w:val="0"/>
        <w:ind w:left="567" w:right="565"/>
        <w:jc w:val="center"/>
        <w:rPr>
          <w:rFonts w:ascii="GHEA Grapalat" w:hAnsi="GHEA Grapalat"/>
          <w:b/>
        </w:rPr>
      </w:pPr>
    </w:p>
    <w:p w14:paraId="5BAF0BCA" w14:textId="77777777" w:rsidR="00B27DEE" w:rsidRPr="00B138F3" w:rsidRDefault="00B27DEE" w:rsidP="00B27DEE">
      <w:pPr>
        <w:widowControl w:val="0"/>
        <w:ind w:left="567" w:right="565"/>
        <w:jc w:val="center"/>
        <w:rPr>
          <w:rFonts w:ascii="GHEA Grapalat" w:hAnsi="GHEA Grapalat"/>
          <w:b/>
        </w:rPr>
      </w:pPr>
    </w:p>
    <w:p w14:paraId="65642C88" w14:textId="77777777" w:rsidR="00B27DEE" w:rsidRPr="00B138F3" w:rsidRDefault="00B27DEE" w:rsidP="00B27DEE">
      <w:pPr>
        <w:widowControl w:val="0"/>
        <w:jc w:val="both"/>
        <w:rPr>
          <w:rFonts w:ascii="GHEA Grapalat" w:hAnsi="GHEA Grapalat"/>
        </w:rPr>
      </w:pPr>
      <w:r w:rsidRPr="00B138F3">
        <w:rPr>
          <w:rFonts w:ascii="GHEA Grapalat" w:hAnsi="GHEA Grapalat"/>
        </w:rPr>
        <w:br w:type="page"/>
      </w:r>
    </w:p>
    <w:p w14:paraId="1F0257E2" w14:textId="77777777" w:rsidR="00B27DEE" w:rsidRPr="00B138F3" w:rsidRDefault="00B27DEE" w:rsidP="00B27DEE">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37F2369E" w14:textId="06E0C1E8" w:rsidR="00B27DEE" w:rsidRPr="00B138F3" w:rsidRDefault="00B27DEE" w:rsidP="00B27DEE">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C308F7">
        <w:rPr>
          <w:rFonts w:ascii="GHEA Grapalat" w:hAnsi="GHEA Grapalat"/>
          <w:b/>
          <w:sz w:val="24"/>
          <w:szCs w:val="24"/>
        </w:rPr>
        <w:t>EQ-BMAShDzB-26/3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3"/>
        <w:t>*</w:t>
      </w:r>
    </w:p>
    <w:p w14:paraId="62262A1B" w14:textId="77777777" w:rsidR="00B27DEE" w:rsidRPr="00433A59" w:rsidRDefault="00B27DEE" w:rsidP="00B27DEE">
      <w:pPr>
        <w:widowControl w:val="0"/>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14:paraId="6D2A3E6C" w14:textId="77777777" w:rsidR="00B27DEE" w:rsidRDefault="00B27DEE" w:rsidP="00B27DEE">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27DEE" w14:paraId="4770AF39" w14:textId="77777777" w:rsidTr="00B52CF9">
        <w:tc>
          <w:tcPr>
            <w:tcW w:w="4643" w:type="dxa"/>
          </w:tcPr>
          <w:p w14:paraId="08A9B5AA" w14:textId="77777777" w:rsidR="00B27DEE" w:rsidRPr="00433A59" w:rsidRDefault="00B27DEE" w:rsidP="00B27DEE">
            <w:pPr>
              <w:widowControl w:val="0"/>
              <w:rPr>
                <w:rFonts w:ascii="GHEA Grapalat" w:hAnsi="GHEA Grapalat"/>
                <w:b/>
                <w:u w:val="single"/>
                <w:lang w:val="en-US"/>
              </w:rPr>
            </w:pPr>
            <w:r w:rsidRPr="009F3DC7">
              <w:rPr>
                <w:rFonts w:ascii="GHEA Grapalat" w:hAnsi="GHEA Grapalat"/>
              </w:rPr>
              <w:t>г.</w:t>
            </w:r>
          </w:p>
        </w:tc>
        <w:tc>
          <w:tcPr>
            <w:tcW w:w="4644" w:type="dxa"/>
          </w:tcPr>
          <w:p w14:paraId="71AAFB1E" w14:textId="77777777" w:rsidR="00B27DEE" w:rsidRDefault="00B27DEE" w:rsidP="00B27DEE">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8FF0B54" w14:textId="77777777" w:rsidR="00B27DEE" w:rsidRPr="00433A59" w:rsidRDefault="00B27DEE" w:rsidP="00B27DEE">
      <w:pPr>
        <w:widowControl w:val="0"/>
        <w:jc w:val="center"/>
        <w:rPr>
          <w:rFonts w:ascii="GHEA Grapalat" w:hAnsi="GHEA Grapalat"/>
          <w:b/>
          <w:u w:val="single"/>
          <w:lang w:val="en-US"/>
        </w:rPr>
      </w:pPr>
    </w:p>
    <w:p w14:paraId="7B626563" w14:textId="77777777" w:rsidR="00B27DEE" w:rsidRPr="009F3DC7" w:rsidRDefault="00B27DEE" w:rsidP="00B27DEE">
      <w:pPr>
        <w:widowControl w:val="0"/>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08D878EF" w14:textId="77777777" w:rsidR="00B27DEE" w:rsidRPr="009F3DC7" w:rsidRDefault="00B27DEE" w:rsidP="00B27DEE">
      <w:pPr>
        <w:widowControl w:val="0"/>
        <w:ind w:firstLine="567"/>
        <w:jc w:val="both"/>
        <w:rPr>
          <w:rFonts w:ascii="GHEA Grapalat" w:hAnsi="GHEA Grapalat"/>
          <w:i/>
        </w:rPr>
      </w:pPr>
    </w:p>
    <w:p w14:paraId="73A426F0" w14:textId="77777777" w:rsidR="00B27DEE" w:rsidRPr="009F3DC7" w:rsidRDefault="00B27DEE" w:rsidP="00B27DEE">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7B76B547" w14:textId="0EC1F0B4"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784EDB">
        <w:rPr>
          <w:rFonts w:ascii="GHEA Grapalat" w:hAnsi="GHEA Grapalat"/>
        </w:rPr>
        <w:t>р</w:t>
      </w:r>
      <w:r w:rsidR="00784EDB">
        <w:rPr>
          <w:rFonts w:ascii="GHEA Grapalat" w:hAnsi="GHEA Grapalat" w:cs="Sylfaen"/>
          <w:b/>
          <w:sz w:val="22"/>
          <w:lang w:val="hy-AM"/>
        </w:rPr>
        <w:t xml:space="preserve">абот по </w:t>
      </w:r>
      <w:r w:rsidR="00784EDB">
        <w:rPr>
          <w:rFonts w:ascii="GHEA Grapalat" w:hAnsi="GHEA Grapalat" w:cs="Sylfaen"/>
          <w:b/>
          <w:sz w:val="22"/>
        </w:rPr>
        <w:t>приобретению и</w:t>
      </w:r>
      <w:r w:rsidR="00784EDB">
        <w:rPr>
          <w:rFonts w:ascii="GHEA Grapalat" w:hAnsi="GHEA Grapalat" w:cs="Sylfaen"/>
          <w:b/>
          <w:sz w:val="22"/>
          <w:lang w:val="hy-AM"/>
        </w:rPr>
        <w:t xml:space="preserve"> установке дорожных знаков в городе Ереван</w:t>
      </w:r>
      <w:r w:rsidRPr="009F3DC7">
        <w:rPr>
          <w:rFonts w:ascii="GHEA Grapalat" w:hAnsi="GHEA Grapalat"/>
        </w:rPr>
        <w:t xml:space="preserve">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4155ACF" w14:textId="77777777" w:rsidR="00B27DEE" w:rsidRDefault="00B27DEE" w:rsidP="00B27DEE">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12496DFA" w14:textId="77777777" w:rsidR="00B27DEE" w:rsidRDefault="00B27DEE" w:rsidP="00B27DEE">
      <w:pPr>
        <w:rPr>
          <w:rFonts w:ascii="GHEA Grapalat" w:hAnsi="GHEA Grapalat"/>
        </w:rPr>
      </w:pPr>
      <w:r>
        <w:rPr>
          <w:rFonts w:ascii="GHEA Grapalat" w:hAnsi="GHEA Grapalat"/>
        </w:rPr>
        <w:br w:type="page"/>
      </w:r>
    </w:p>
    <w:p w14:paraId="260CBAD5" w14:textId="77777777" w:rsidR="00B27DEE" w:rsidRPr="001D4C6F" w:rsidRDefault="00B27DEE" w:rsidP="00B27DEE">
      <w:pPr>
        <w:widowControl w:val="0"/>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51683AE5" w14:textId="77777777" w:rsidR="00B27DEE" w:rsidRPr="009F3DC7" w:rsidRDefault="00B27DEE" w:rsidP="00B27DEE">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26A841E7"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FF5052D" w14:textId="77777777" w:rsidR="00B27DEE" w:rsidRPr="009F3DC7" w:rsidRDefault="00B27DEE" w:rsidP="00B27DEE">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15D4430D"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0B1D09F1"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74130936" w14:textId="77777777" w:rsidR="00B27DEE" w:rsidRPr="009F3DC7" w:rsidRDefault="00B27DEE" w:rsidP="00B27DEE">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555255"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79444823"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4B906EEF" w14:textId="77777777" w:rsidR="00B27DEE" w:rsidRPr="009F3DC7" w:rsidRDefault="00B27DEE" w:rsidP="00B27DEE">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7EFCA95A"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3DF9DC6E"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358A2FD1" w14:textId="77777777" w:rsidR="00B27DEE" w:rsidRPr="009F3DC7" w:rsidRDefault="00B27DEE" w:rsidP="00B27DEE">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11594630"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28E64A13" w14:textId="77777777" w:rsidR="00B27DEE" w:rsidRPr="009F3DC7" w:rsidRDefault="00B27DEE" w:rsidP="00B27DEE">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25B47BF1"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18039981" w14:textId="77777777" w:rsidR="00B27DEE" w:rsidRPr="009F3DC7" w:rsidRDefault="00B27DEE" w:rsidP="00B27DEE">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5D24B23E" w14:textId="77777777" w:rsidR="00B27DEE" w:rsidRDefault="00B27DEE" w:rsidP="00B27DEE">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63D6E032" w14:textId="77777777" w:rsidR="00B27DEE" w:rsidRPr="009F3DC7" w:rsidRDefault="00B27DEE" w:rsidP="00B27DEE">
      <w:pPr>
        <w:widowControl w:val="0"/>
        <w:tabs>
          <w:tab w:val="left" w:pos="1418"/>
        </w:tabs>
        <w:ind w:firstLine="567"/>
        <w:jc w:val="both"/>
        <w:rPr>
          <w:rFonts w:ascii="GHEA Grapalat" w:hAnsi="GHEA Grapalat" w:cs="Sylfaen"/>
        </w:rPr>
      </w:pPr>
    </w:p>
    <w:p w14:paraId="4563B8AD" w14:textId="77777777" w:rsidR="00B27DEE" w:rsidRPr="009F3DC7" w:rsidRDefault="00B27DEE" w:rsidP="00B27DEE">
      <w:pPr>
        <w:widowControl w:val="0"/>
        <w:jc w:val="center"/>
        <w:rPr>
          <w:rFonts w:ascii="GHEA Grapalat" w:hAnsi="GHEA Grapalat" w:cs="Sylfaen"/>
          <w:b/>
        </w:rPr>
      </w:pPr>
      <w:r w:rsidRPr="009F3DC7">
        <w:rPr>
          <w:rFonts w:ascii="GHEA Grapalat" w:hAnsi="GHEA Grapalat"/>
          <w:b/>
        </w:rPr>
        <w:t>3. ПОРЯДОК СДАЧИ И ПРИЕМКИ РАБОТЫ</w:t>
      </w:r>
    </w:p>
    <w:p w14:paraId="1DB0AEE0"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E317BAD" w14:textId="77777777" w:rsidR="00B27DEE" w:rsidRPr="009F3DC7" w:rsidRDefault="00B27DEE" w:rsidP="00B27DEE">
      <w:pPr>
        <w:widowControl w:val="0"/>
        <w:ind w:firstLine="567"/>
        <w:jc w:val="both"/>
        <w:rPr>
          <w:rFonts w:ascii="GHEA Grapalat" w:hAnsi="GHEA Grapalat" w:cs="Sylfaen"/>
        </w:rPr>
      </w:pPr>
      <w:r w:rsidRPr="009F3DC7">
        <w:rPr>
          <w:rFonts w:ascii="GHEA Grapalat" w:hAnsi="GHEA Grapalat"/>
        </w:rPr>
        <w:lastRenderedPageBreak/>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6B626D71" w14:textId="7B876ADC"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047EB8">
        <w:rPr>
          <w:rFonts w:ascii="GHEA Grapalat" w:hAnsi="GHEA Grapalat"/>
        </w:rPr>
        <w:t>20</w:t>
      </w:r>
      <w:r w:rsidRPr="009F3DC7">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A0D80D6"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3146417"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05091BC" w14:textId="77777777" w:rsidR="00B27DEE" w:rsidRPr="009F3DC7" w:rsidRDefault="00B27DEE" w:rsidP="00B27DEE">
      <w:pPr>
        <w:widowControl w:val="0"/>
        <w:ind w:firstLine="567"/>
        <w:jc w:val="both"/>
        <w:rPr>
          <w:rFonts w:ascii="GHEA Grapalat" w:hAnsi="GHEA Grapalat" w:cs="Sylfaen"/>
          <w:b/>
        </w:rPr>
      </w:pPr>
    </w:p>
    <w:p w14:paraId="1DF3A8CC" w14:textId="77777777" w:rsidR="00B27DEE" w:rsidRPr="009F3DC7" w:rsidRDefault="00B27DEE" w:rsidP="00B27DEE">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279F693C" w14:textId="77777777" w:rsidR="00B27DEE" w:rsidRPr="009F3DC7" w:rsidRDefault="00B27DEE" w:rsidP="00B27DEE">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Pr>
          <w:rStyle w:val="FootnoteReference"/>
          <w:rFonts w:ascii="GHEA Grapalat" w:hAnsi="GHEA Grapalat"/>
        </w:rPr>
        <w:footnoteReference w:customMarkFollows="1" w:id="24"/>
        <w:t>19</w:t>
      </w:r>
      <w:r w:rsidRPr="009F3DC7">
        <w:rPr>
          <w:rFonts w:ascii="GHEA Grapalat" w:hAnsi="GHEA Grapalat"/>
        </w:rPr>
        <w:t xml:space="preserve">. </w:t>
      </w:r>
    </w:p>
    <w:p w14:paraId="2994F572" w14:textId="77777777" w:rsidR="00B27DEE" w:rsidRPr="00EF1C40" w:rsidRDefault="00B27DEE" w:rsidP="00B27DEE">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298D74D" w14:textId="77777777" w:rsidR="00B27DEE" w:rsidRPr="009F3DC7" w:rsidRDefault="00B27DEE" w:rsidP="00B27DEE">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2D306F52" w14:textId="77777777" w:rsidR="00B27DEE" w:rsidRDefault="00B27DEE" w:rsidP="00B27DEE">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Pr>
          <w:rFonts w:ascii="GHEA Grapalat" w:hAnsi="GHEA Grapalat"/>
        </w:rPr>
        <w:t>----</w:t>
      </w:r>
      <w:r>
        <w:rPr>
          <w:rFonts w:ascii="GHEA Grapalat" w:hAnsi="GHEA Grapalat"/>
          <w:lang w:val="hy-AM"/>
        </w:rPr>
        <w:t xml:space="preserve"> </w:t>
      </w:r>
      <w:r>
        <w:rPr>
          <w:rFonts w:ascii="GHEA Grapalat" w:hAnsi="GHEA Grapalat"/>
        </w:rPr>
        <w:t>ого</w:t>
      </w:r>
      <w:r w:rsidRPr="009F3DC7">
        <w:rPr>
          <w:rFonts w:ascii="GHEA Grapalat" w:hAnsi="GHEA Grapalat"/>
        </w:rPr>
        <w:t xml:space="preserve"> декабря данного года. </w:t>
      </w:r>
    </w:p>
    <w:p w14:paraId="362B6159" w14:textId="77777777" w:rsidR="00B27DEE" w:rsidRPr="002B2388" w:rsidRDefault="00B27DEE" w:rsidP="00B27DEE">
      <w:pPr>
        <w:widowControl w:val="0"/>
        <w:tabs>
          <w:tab w:val="left" w:pos="1134"/>
        </w:tabs>
        <w:ind w:firstLine="567"/>
        <w:jc w:val="both"/>
        <w:rPr>
          <w:rFonts w:ascii="GHEA Grapalat" w:hAnsi="GHEA Grapalat"/>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2B2388">
        <w:rPr>
          <w:rFonts w:ascii="GHEA Grapalat" w:hAnsi="GHEA Grapalat"/>
        </w:rPr>
        <w:t xml:space="preserve"> </w:t>
      </w:r>
      <w:r w:rsidRPr="002B2388">
        <w:rPr>
          <w:rFonts w:ascii="GHEA Grapalat" w:hAnsi="GHEA Grapalat"/>
          <w:vertAlign w:val="superscript"/>
        </w:rPr>
        <w:t>20.1</w:t>
      </w:r>
      <w:r w:rsidRPr="002B2388">
        <w:rPr>
          <w:rFonts w:ascii="GHEA Grapalat" w:hAnsi="GHEA Grapalat"/>
        </w:rPr>
        <w:t>.</w:t>
      </w:r>
    </w:p>
    <w:p w14:paraId="394274E4" w14:textId="77777777" w:rsidR="00B27DEE" w:rsidRDefault="00B27DEE" w:rsidP="00B27DEE">
      <w:pPr>
        <w:widowControl w:val="0"/>
        <w:jc w:val="center"/>
        <w:rPr>
          <w:rFonts w:ascii="GHEA Grapalat" w:hAnsi="GHEA Grapalat"/>
          <w:b/>
        </w:rPr>
      </w:pPr>
    </w:p>
    <w:p w14:paraId="458B1556" w14:textId="77777777" w:rsidR="00B27DEE" w:rsidRPr="009F3DC7" w:rsidRDefault="00B27DEE" w:rsidP="00B27DEE">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03BE5B2A"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38BC0258" w14:textId="77777777" w:rsidR="00B27DEE" w:rsidRDefault="00B27DEE" w:rsidP="00B27DEE">
      <w:pPr>
        <w:widowControl w:val="0"/>
        <w:tabs>
          <w:tab w:val="left" w:pos="1134"/>
        </w:tabs>
        <w:ind w:firstLine="567"/>
        <w:jc w:val="both"/>
        <w:rPr>
          <w:ins w:id="21"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5"/>
        <w:t>21</w:t>
      </w:r>
      <w:r w:rsidRPr="0017150C">
        <w:rPr>
          <w:rFonts w:ascii="GHEA Grapalat" w:hAnsi="GHEA Grapalat"/>
        </w:rPr>
        <w:t>.</w:t>
      </w:r>
      <w:r w:rsidRPr="00B220DE">
        <w:rPr>
          <w:rFonts w:ascii="GHEA Grapalat" w:hAnsi="GHEA Grapalat"/>
        </w:rPr>
        <w:t xml:space="preserve"> </w:t>
      </w:r>
      <w:r w:rsidRPr="00BB6372">
        <w:rPr>
          <w:rFonts w:ascii="GHEA Grapalat" w:hAnsi="GHEA Grapalat" w:cs="Sylfaen"/>
        </w:rPr>
        <w:t xml:space="preserve">При этом штраф </w:t>
      </w:r>
      <w:r>
        <w:rPr>
          <w:rFonts w:ascii="GHEA Grapalat" w:hAnsi="GHEA Grapalat" w:cs="Sylfaen"/>
        </w:rPr>
        <w:t>ис</w:t>
      </w:r>
      <w:r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Pr>
          <w:rFonts w:ascii="GHEA Grapalat" w:hAnsi="GHEA Grapalat" w:cs="Sylfaen"/>
        </w:rPr>
        <w:t>.</w:t>
      </w:r>
    </w:p>
    <w:p w14:paraId="1FB2CAA1"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2914421B" w14:textId="77777777" w:rsidR="00B27DEE" w:rsidRDefault="00B27DEE" w:rsidP="00B27DEE">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0938C175"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61624918"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29B0247"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5FB30820" w14:textId="77777777" w:rsidR="00B27DEE" w:rsidRPr="009F3DC7" w:rsidRDefault="00B27DEE" w:rsidP="00B27DEE">
      <w:pPr>
        <w:widowControl w:val="0"/>
        <w:ind w:firstLine="567"/>
        <w:jc w:val="both"/>
        <w:rPr>
          <w:rFonts w:ascii="GHEA Grapalat" w:hAnsi="GHEA Grapalat" w:cs="Sylfaen"/>
        </w:rPr>
      </w:pPr>
    </w:p>
    <w:p w14:paraId="724BA583" w14:textId="77777777" w:rsidR="00B27DEE" w:rsidRPr="009F3DC7" w:rsidRDefault="00B27DEE" w:rsidP="00B27DEE">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5B199663" w14:textId="77777777" w:rsidR="00B27DEE" w:rsidRPr="009F3DC7" w:rsidRDefault="00B27DEE" w:rsidP="00B27DEE">
      <w:pPr>
        <w:widowControl w:val="0"/>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w:t>
      </w:r>
      <w:r w:rsidRPr="009F3DC7">
        <w:rPr>
          <w:rFonts w:ascii="GHEA Grapalat" w:hAnsi="GHEA Grapalat"/>
        </w:rPr>
        <w:lastRenderedPageBreak/>
        <w:t>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FAB4148" w14:textId="77777777" w:rsidR="00B27DEE" w:rsidRDefault="00B27DEE" w:rsidP="00B27DEE">
      <w:pPr>
        <w:rPr>
          <w:rFonts w:ascii="GHEA Grapalat" w:hAnsi="GHEA Grapalat" w:cs="Sylfaen"/>
        </w:rPr>
      </w:pPr>
    </w:p>
    <w:p w14:paraId="67F467E2" w14:textId="77777777" w:rsidR="00B27DEE" w:rsidRPr="009F3DC7" w:rsidRDefault="00B27DEE" w:rsidP="00B27DEE">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26422557"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432A2599"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42F138CC" w14:textId="77777777" w:rsidR="00B27DEE" w:rsidRPr="00D443DF" w:rsidRDefault="00B27DEE" w:rsidP="00B27DEE">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Pr="00E02449">
        <w:rPr>
          <w:rFonts w:ascii="GHEA Grapalat" w:hAnsi="GHEA Grapalat"/>
        </w:rPr>
        <w:t>в одностороннем порядке</w:t>
      </w:r>
      <w:r w:rsidRPr="00E02449">
        <w:rPr>
          <w:rFonts w:ascii="GHEA Grapalat" w:hAnsi="GHEA Grapalat"/>
          <w:lang w:val="hy-AM"/>
        </w:rPr>
        <w:t xml:space="preserve"> расторгает договор</w:t>
      </w:r>
      <w:r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B1CB843" w14:textId="77777777" w:rsidR="00B27DEE" w:rsidRPr="00D443DF"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57D5A71F"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3A7946B9" w14:textId="77777777" w:rsidR="00B27DEE" w:rsidRPr="009F3DC7" w:rsidRDefault="00B27DEE" w:rsidP="00B27DEE">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99B07B7" w14:textId="77777777" w:rsidR="00B27DEE" w:rsidRPr="009F3DC7" w:rsidRDefault="00B27DEE" w:rsidP="00B27DEE">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B83CF86" w14:textId="77777777" w:rsidR="00B27DEE" w:rsidRPr="00D443DF"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7ABD0B90"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417182E2" w14:textId="77777777" w:rsidR="00B27DEE" w:rsidRPr="00B07E40" w:rsidRDefault="00B27DEE" w:rsidP="00B27DEE">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w:t>
      </w:r>
      <w:r w:rsidRPr="009F3DC7">
        <w:rPr>
          <w:rFonts w:ascii="GHEA Grapalat" w:hAnsi="GHEA Grapalat"/>
        </w:rPr>
        <w:lastRenderedPageBreak/>
        <w:t xml:space="preserve">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Pr>
          <w:rFonts w:ascii="GHEA Grapalat" w:hAnsi="GHEA Grapalat"/>
          <w:lang w:val="hy-AM"/>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sidRPr="003C5E89">
        <w:rPr>
          <w:rFonts w:ascii="GHEA Grapalat" w:hAnsi="GHEA Grapalat"/>
        </w:rPr>
        <w:t>.</w:t>
      </w:r>
      <w:r w:rsidRPr="00B07E40">
        <w:rPr>
          <w:rStyle w:val="FootnoteReference"/>
          <w:rFonts w:ascii="GHEA Grapalat" w:hAnsi="GHEA Grapalat"/>
        </w:rPr>
        <w:footnoteReference w:customMarkFollows="1" w:id="26"/>
        <w:t>23</w:t>
      </w:r>
    </w:p>
    <w:p w14:paraId="3AB6DD69"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7"/>
        <w:t>24</w:t>
      </w:r>
      <w:r w:rsidRPr="009F3DC7">
        <w:rPr>
          <w:rFonts w:ascii="GHEA Grapalat" w:hAnsi="GHEA Grapalat"/>
        </w:rPr>
        <w:t>.</w:t>
      </w:r>
    </w:p>
    <w:p w14:paraId="1458DFA9" w14:textId="77777777" w:rsidR="00B27DEE" w:rsidRPr="009F3DC7" w:rsidRDefault="00B27DEE" w:rsidP="00B27DEE">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позднее 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0891A0E" w14:textId="77777777" w:rsidR="00B27DEE" w:rsidRPr="009F3DC7" w:rsidRDefault="00B27DEE" w:rsidP="00B27DEE">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6B965C1" w14:textId="77777777" w:rsidR="00B27DEE" w:rsidRPr="009F3DC7" w:rsidRDefault="00B27DEE" w:rsidP="00B27DEE">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1814858" w14:textId="77777777" w:rsidR="00B27DEE" w:rsidRPr="009F3DC7" w:rsidRDefault="00B27DEE" w:rsidP="00B27DEE">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37C150C1" w14:textId="77777777" w:rsidR="00B27DEE" w:rsidRDefault="00B27DEE" w:rsidP="00B27DEE">
      <w:pPr>
        <w:widowControl w:val="0"/>
        <w:tabs>
          <w:tab w:val="left" w:pos="1276"/>
        </w:tabs>
        <w:ind w:firstLine="567"/>
        <w:jc w:val="both"/>
        <w:rPr>
          <w:ins w:id="22" w:author="Inesa Kocharyan" w:date="2025-02-07T10:49:00Z"/>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w:t>
      </w:r>
      <w:r w:rsidRPr="009F3DC7">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CA2E3E">
        <w:rPr>
          <w:rFonts w:ascii="GHEA Grapalat" w:hAnsi="GHEA Grapalat"/>
        </w:rPr>
        <w:t xml:space="preserve"> </w:t>
      </w:r>
      <w:r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0E43CE76" w14:textId="77777777" w:rsidR="00B27DEE" w:rsidRPr="009A510B" w:rsidRDefault="00B27DEE" w:rsidP="00B27DEE">
      <w:pPr>
        <w:jc w:val="both"/>
        <w:rPr>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7.12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184D2E">
        <w:rPr>
          <w:rStyle w:val="ezkurwreuab5ozgtqnkl"/>
          <w:rFonts w:ascii="GHEA Grapalat" w:hAnsi="GHEA Grapalat"/>
          <w:vertAlign w:val="superscript"/>
        </w:rPr>
        <w:t>25</w:t>
      </w:r>
    </w:p>
    <w:p w14:paraId="5A54503E" w14:textId="77777777" w:rsidR="00B27DEE" w:rsidRPr="009F3DC7" w:rsidRDefault="00B27DEE" w:rsidP="00B27DEE">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6F975062" w14:textId="77777777" w:rsidR="00B27DEE" w:rsidRPr="009F3DC7" w:rsidRDefault="00B27DEE" w:rsidP="00B27DEE">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9F3DC7">
        <w:rPr>
          <w:rFonts w:ascii="GHEA Grapalat" w:hAnsi="GHEA Grapalat"/>
        </w:rPr>
        <w:t xml:space="preserve"> № 3.1 и</w:t>
      </w:r>
      <w:r>
        <w:rPr>
          <w:rFonts w:ascii="GHEA Grapalat" w:hAnsi="GHEA Grapalat"/>
        </w:rPr>
        <w:t xml:space="preserve"> </w:t>
      </w:r>
      <w:r w:rsidRPr="009F3DC7">
        <w:rPr>
          <w:rFonts w:ascii="GHEA Grapalat" w:hAnsi="GHEA Grapalat"/>
        </w:rPr>
        <w:t xml:space="preserve">№ </w:t>
      </w:r>
      <w:r>
        <w:rPr>
          <w:rFonts w:ascii="GHEA Grapalat" w:hAnsi="GHEA Grapalat"/>
        </w:rPr>
        <w:t>4</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1AF3B517" w14:textId="77777777" w:rsidR="00B27DEE" w:rsidRPr="009F3DC7" w:rsidRDefault="00B27DEE" w:rsidP="00B27DEE">
      <w:pPr>
        <w:widowControl w:val="0"/>
        <w:tabs>
          <w:tab w:val="left" w:pos="1276"/>
        </w:tabs>
        <w:ind w:firstLine="567"/>
        <w:jc w:val="both"/>
        <w:rPr>
          <w:rFonts w:ascii="GHEA Grapalat" w:hAnsi="GHEA Grapalat"/>
          <w:bCs/>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12770601" w14:textId="77777777" w:rsidR="00B27DEE" w:rsidRDefault="00B27DEE" w:rsidP="00B27DEE">
      <w:pPr>
        <w:widowControl w:val="0"/>
        <w:pBdr>
          <w:bottom w:val="single" w:sz="6" w:space="1" w:color="auto"/>
        </w:pBdr>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6.</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7B2E153F" w14:textId="77777777" w:rsidR="00B27DEE" w:rsidRDefault="00B27DEE" w:rsidP="00B27DEE">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31F21DA1" w14:textId="663C6534" w:rsidR="00B27DEE" w:rsidRPr="009F3DC7" w:rsidRDefault="00B27DEE" w:rsidP="00B27DEE">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00813554" w:rsidRPr="00813554">
        <w:rPr>
          <w:rFonts w:ascii="GHEA Grapalat" w:hAnsi="GHEA Grapalat"/>
        </w:rPr>
        <w:t>1</w:t>
      </w:r>
      <w:r w:rsidR="00813554">
        <w:rPr>
          <w:rFonts w:ascii="GHEA Grapalat" w:hAnsi="GHEA Grapalat"/>
          <w:lang w:val="en-US"/>
        </w:rPr>
        <w:t>5</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30677A30" w14:textId="77777777" w:rsidR="00B27DEE" w:rsidRPr="009F3DC7" w:rsidRDefault="00B27DEE" w:rsidP="00B27DEE">
      <w:pPr>
        <w:widowControl w:val="0"/>
        <w:ind w:firstLine="567"/>
        <w:jc w:val="both"/>
        <w:rPr>
          <w:rFonts w:ascii="GHEA Grapalat" w:hAnsi="GHEA Grapalat" w:cs="Sylfaen"/>
        </w:rPr>
      </w:pPr>
    </w:p>
    <w:p w14:paraId="0CC74EF8" w14:textId="77777777" w:rsidR="00B27DEE" w:rsidRPr="002B65CF" w:rsidRDefault="00B27DEE" w:rsidP="00B27DEE">
      <w:pPr>
        <w:widowControl w:val="0"/>
        <w:jc w:val="center"/>
        <w:rPr>
          <w:rFonts w:ascii="GHEA Grapalat" w:hAnsi="GHEA Grapalat"/>
          <w:b/>
        </w:rPr>
      </w:pPr>
    </w:p>
    <w:p w14:paraId="552D372A" w14:textId="77777777" w:rsidR="00B27DEE" w:rsidRPr="009F3DC7" w:rsidRDefault="00B27DEE" w:rsidP="00B27DEE">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27DEE" w:rsidRPr="009F3DC7" w14:paraId="47AD3CAE" w14:textId="77777777" w:rsidTr="00B52CF9">
        <w:trPr>
          <w:jc w:val="center"/>
        </w:trPr>
        <w:tc>
          <w:tcPr>
            <w:tcW w:w="4536" w:type="dxa"/>
          </w:tcPr>
          <w:p w14:paraId="42AA3381" w14:textId="77777777" w:rsidR="00B27DEE" w:rsidRPr="009F3DC7" w:rsidRDefault="00B27DEE" w:rsidP="00B27DEE">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1686AF43" w14:textId="77777777" w:rsidR="00B27DEE" w:rsidRPr="003C5723" w:rsidRDefault="00B27DEE" w:rsidP="00B27DEE">
            <w:pPr>
              <w:widowControl w:val="0"/>
              <w:jc w:val="center"/>
              <w:rPr>
                <w:rFonts w:ascii="GHEA Grapalat" w:hAnsi="GHEA Grapalat"/>
                <w:lang w:val="en-US"/>
              </w:rPr>
            </w:pPr>
            <w:r>
              <w:rPr>
                <w:rFonts w:ascii="GHEA Grapalat" w:hAnsi="GHEA Grapalat"/>
                <w:lang w:val="en-US"/>
              </w:rPr>
              <w:t>_____________________</w:t>
            </w:r>
          </w:p>
          <w:p w14:paraId="47FE572F" w14:textId="77777777" w:rsidR="00B27DEE" w:rsidRPr="003C5723" w:rsidRDefault="00B27DEE" w:rsidP="00B27DEE">
            <w:pPr>
              <w:widowControl w:val="0"/>
              <w:jc w:val="center"/>
              <w:rPr>
                <w:rFonts w:ascii="GHEA Grapalat" w:hAnsi="GHEA Grapalat"/>
                <w:vertAlign w:val="superscript"/>
              </w:rPr>
            </w:pPr>
            <w:r w:rsidRPr="003C5723">
              <w:rPr>
                <w:rFonts w:ascii="GHEA Grapalat" w:hAnsi="GHEA Grapalat"/>
                <w:vertAlign w:val="superscript"/>
              </w:rPr>
              <w:t>/подпись/</w:t>
            </w:r>
          </w:p>
          <w:p w14:paraId="0363889C" w14:textId="77777777" w:rsidR="00B27DEE" w:rsidRDefault="00B27DEE" w:rsidP="00B27DEE">
            <w:pPr>
              <w:widowControl w:val="0"/>
              <w:rPr>
                <w:rFonts w:ascii="GHEA Grapalat" w:hAnsi="GHEA Grapalat"/>
                <w:lang w:val="en-US"/>
              </w:rPr>
            </w:pPr>
          </w:p>
          <w:p w14:paraId="1C7C76AE" w14:textId="77777777" w:rsidR="00B27DEE" w:rsidRPr="003C5723" w:rsidRDefault="00B27DEE" w:rsidP="00B27DEE">
            <w:pPr>
              <w:widowControl w:val="0"/>
              <w:jc w:val="center"/>
              <w:rPr>
                <w:rFonts w:ascii="GHEA Grapalat" w:hAnsi="GHEA Grapalat"/>
                <w:lang w:val="en-US"/>
              </w:rPr>
            </w:pPr>
            <w:r w:rsidRPr="009F3DC7">
              <w:rPr>
                <w:rFonts w:ascii="GHEA Grapalat" w:hAnsi="GHEA Grapalat"/>
              </w:rPr>
              <w:t>М. П.</w:t>
            </w:r>
          </w:p>
        </w:tc>
        <w:tc>
          <w:tcPr>
            <w:tcW w:w="4111" w:type="dxa"/>
          </w:tcPr>
          <w:p w14:paraId="6DE1B8EA" w14:textId="77777777" w:rsidR="00B27DEE" w:rsidRPr="009F3DC7" w:rsidRDefault="00B27DEE" w:rsidP="00B27DEE">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077FE2B2" w14:textId="77777777" w:rsidR="00B27DEE" w:rsidRPr="003C5723" w:rsidRDefault="00B27DEE" w:rsidP="00B27DEE">
            <w:pPr>
              <w:widowControl w:val="0"/>
              <w:jc w:val="center"/>
              <w:rPr>
                <w:rFonts w:ascii="GHEA Grapalat" w:hAnsi="GHEA Grapalat"/>
                <w:lang w:val="en-US"/>
              </w:rPr>
            </w:pPr>
            <w:r>
              <w:rPr>
                <w:rFonts w:ascii="GHEA Grapalat" w:hAnsi="GHEA Grapalat"/>
                <w:lang w:val="en-US"/>
              </w:rPr>
              <w:t>____________________</w:t>
            </w:r>
          </w:p>
          <w:p w14:paraId="5028798A" w14:textId="77777777" w:rsidR="00B27DEE" w:rsidRPr="003C5723" w:rsidRDefault="00B27DEE" w:rsidP="00B27DEE">
            <w:pPr>
              <w:widowControl w:val="0"/>
              <w:jc w:val="center"/>
              <w:rPr>
                <w:rFonts w:ascii="GHEA Grapalat" w:hAnsi="GHEA Grapalat"/>
                <w:vertAlign w:val="superscript"/>
              </w:rPr>
            </w:pPr>
            <w:r w:rsidRPr="003C5723">
              <w:rPr>
                <w:rFonts w:ascii="GHEA Grapalat" w:hAnsi="GHEA Grapalat"/>
                <w:vertAlign w:val="superscript"/>
              </w:rPr>
              <w:t>/подпись/</w:t>
            </w:r>
          </w:p>
          <w:p w14:paraId="3BCB89C9" w14:textId="77777777" w:rsidR="00B27DEE" w:rsidRDefault="00B27DEE" w:rsidP="00B27DEE">
            <w:pPr>
              <w:widowControl w:val="0"/>
              <w:rPr>
                <w:rFonts w:ascii="GHEA Grapalat" w:hAnsi="GHEA Grapalat"/>
                <w:lang w:val="en-US"/>
              </w:rPr>
            </w:pPr>
          </w:p>
          <w:p w14:paraId="0A71B805" w14:textId="77777777" w:rsidR="00B27DEE" w:rsidRPr="003C5723" w:rsidRDefault="00B27DEE" w:rsidP="00B27DEE">
            <w:pPr>
              <w:widowControl w:val="0"/>
              <w:jc w:val="center"/>
              <w:rPr>
                <w:rFonts w:ascii="GHEA Grapalat" w:hAnsi="GHEA Grapalat"/>
                <w:lang w:val="en-US"/>
              </w:rPr>
            </w:pPr>
            <w:r w:rsidRPr="009F3DC7">
              <w:rPr>
                <w:rFonts w:ascii="GHEA Grapalat" w:hAnsi="GHEA Grapalat"/>
              </w:rPr>
              <w:t>М. П.</w:t>
            </w:r>
          </w:p>
        </w:tc>
      </w:tr>
    </w:tbl>
    <w:p w14:paraId="5BFDC723" w14:textId="77777777" w:rsidR="00B27DEE" w:rsidRDefault="00B27DEE" w:rsidP="00B27DEE">
      <w:pPr>
        <w:widowControl w:val="0"/>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1CD6115" w14:textId="77777777" w:rsidR="00B27DEE" w:rsidRPr="009F3DC7" w:rsidRDefault="00B27DEE" w:rsidP="00B27DEE">
      <w:pPr>
        <w:widowControl w:val="0"/>
        <w:ind w:firstLine="567"/>
        <w:jc w:val="both"/>
        <w:rPr>
          <w:rFonts w:ascii="GHEA Grapalat" w:hAnsi="GHEA Grapalat"/>
          <w:u w:val="single"/>
        </w:rPr>
      </w:pPr>
      <w:r>
        <w:rPr>
          <w:rFonts w:ascii="GHEA Grapalat" w:hAnsi="GHEA Grapalat"/>
          <w:i/>
        </w:rPr>
        <w:t>------------------------------------------------</w:t>
      </w:r>
    </w:p>
    <w:p w14:paraId="2F123487" w14:textId="77777777" w:rsidR="00B27DEE" w:rsidRPr="00124BE9" w:rsidRDefault="00B27DEE" w:rsidP="00B27DEE">
      <w:pPr>
        <w:pStyle w:val="FootnoteText"/>
        <w:widowControl w:val="0"/>
        <w:jc w:val="both"/>
        <w:rPr>
          <w:rFonts w:ascii="GHEA Grapalat" w:hAnsi="GHEA Grapalat"/>
          <w:lang w:val="hy-AM"/>
        </w:rPr>
      </w:pPr>
      <w:r w:rsidRPr="0031688E">
        <w:rPr>
          <w:rFonts w:ascii="GHEA Grapalat" w:hAnsi="GHEA Grapalat"/>
          <w:i/>
          <w:vertAlign w:val="superscript"/>
        </w:rPr>
        <w:t xml:space="preserve">       26</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6875E6F9" w14:textId="77777777" w:rsidR="00B27DEE" w:rsidRPr="00124BE9" w:rsidRDefault="00B27DEE" w:rsidP="00B27DEE">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0E2AC6B0" w14:textId="77777777" w:rsidR="00B27DEE" w:rsidRPr="00124BE9" w:rsidRDefault="00B27DEE" w:rsidP="00B27DEE">
      <w:pPr>
        <w:pStyle w:val="FootnoteText"/>
        <w:widowControl w:val="0"/>
        <w:jc w:val="both"/>
        <w:rPr>
          <w:rFonts w:ascii="GHEA Grapalat" w:hAnsi="GHEA Grapalat"/>
          <w:i/>
          <w:lang w:val="hy-AM" w:eastAsia="en-US"/>
        </w:rPr>
      </w:pPr>
      <w:r w:rsidRPr="00060567">
        <w:rPr>
          <w:rStyle w:val="ezkurwreuab5ozgtqnkl"/>
          <w:rFonts w:ascii="Cambria" w:hAnsi="Cambria" w:cs="Cambria"/>
        </w:rPr>
        <w:t>Срок</w:t>
      </w:r>
      <w:r w:rsidRPr="00060567">
        <w:rPr>
          <w:rStyle w:val="ezkurwreuab5ozgtqnkl"/>
        </w:rPr>
        <w:t xml:space="preserve">, </w:t>
      </w:r>
      <w:r w:rsidRPr="00060567">
        <w:rPr>
          <w:rStyle w:val="ezkurwreuab5ozgtqnkl"/>
          <w:rFonts w:ascii="Cambria" w:hAnsi="Cambria" w:cs="Cambria"/>
        </w:rPr>
        <w:t>установленный</w:t>
      </w:r>
      <w:r w:rsidRPr="00060567">
        <w:rPr>
          <w:i/>
        </w:rPr>
        <w:t xml:space="preserve"> </w:t>
      </w:r>
      <w:r>
        <w:rPr>
          <w:rFonts w:ascii="Cambria" w:hAnsi="Cambria"/>
          <w:i/>
        </w:rPr>
        <w:t xml:space="preserve">в </w:t>
      </w:r>
      <w:r w:rsidRPr="00060567">
        <w:rPr>
          <w:rStyle w:val="ezkurwreuab5ozgtqnkl"/>
        </w:rPr>
        <w:t>5</w:t>
      </w:r>
      <w:r>
        <w:rPr>
          <w:rStyle w:val="ezkurwreuab5ozgtqnkl"/>
          <w:rFonts w:asciiTheme="minorHAnsi" w:hAnsiTheme="minorHAnsi"/>
        </w:rPr>
        <w:t>-ом</w:t>
      </w:r>
      <w:r w:rsidRPr="00060567">
        <w:rPr>
          <w:i/>
        </w:rPr>
        <w:t xml:space="preserve"> </w:t>
      </w:r>
      <w:r w:rsidRPr="00060567">
        <w:rPr>
          <w:rStyle w:val="ezkurwreuab5ozgtqnkl"/>
          <w:rFonts w:ascii="Cambria" w:hAnsi="Cambria" w:cs="Cambria"/>
        </w:rPr>
        <w:t>предложении настоящего</w:t>
      </w:r>
      <w:r w:rsidRPr="00060567">
        <w:rPr>
          <w:i/>
        </w:rPr>
        <w:t xml:space="preserve"> </w:t>
      </w:r>
      <w:r w:rsidRPr="00060567">
        <w:rPr>
          <w:rStyle w:val="ezkurwreuab5ozgtqnkl"/>
          <w:rFonts w:ascii="Cambria" w:hAnsi="Cambria" w:cs="Cambria"/>
        </w:rPr>
        <w:t>пункта</w:t>
      </w:r>
      <w:r w:rsidRPr="00060567">
        <w:rPr>
          <w:i/>
        </w:rPr>
        <w:t xml:space="preserve">, </w:t>
      </w:r>
      <w:r w:rsidRPr="00060567">
        <w:rPr>
          <w:rStyle w:val="ezkurwreuab5ozgtqnkl"/>
          <w:rFonts w:ascii="Cambria" w:hAnsi="Cambria" w:cs="Cambria"/>
        </w:rPr>
        <w:t>не</w:t>
      </w:r>
      <w:r w:rsidRPr="00060567">
        <w:rPr>
          <w:i/>
        </w:rPr>
        <w:t xml:space="preserve"> </w:t>
      </w:r>
      <w:r w:rsidRPr="00060567">
        <w:rPr>
          <w:rStyle w:val="ezkurwreuab5ozgtqnkl"/>
          <w:rFonts w:ascii="Cambria" w:hAnsi="Cambria" w:cs="Cambria"/>
        </w:rPr>
        <w:t>может</w:t>
      </w:r>
      <w:r w:rsidRPr="00060567">
        <w:rPr>
          <w:rStyle w:val="ezkurwreuab5ozgtqnkl"/>
        </w:rPr>
        <w:t xml:space="preserve"> </w:t>
      </w:r>
      <w:r w:rsidRPr="00060567">
        <w:rPr>
          <w:rStyle w:val="ezkurwreuab5ozgtqnkl"/>
          <w:rFonts w:ascii="Cambria" w:hAnsi="Cambria" w:cs="Cambria"/>
        </w:rPr>
        <w:t>быть</w:t>
      </w:r>
      <w:r w:rsidRPr="00060567">
        <w:rPr>
          <w:rStyle w:val="ezkurwreuab5ozgtqnkl"/>
        </w:rPr>
        <w:t xml:space="preserve"> </w:t>
      </w:r>
      <w:r w:rsidRPr="00060567">
        <w:rPr>
          <w:rStyle w:val="ezkurwreuab5ozgtqnkl"/>
          <w:rFonts w:ascii="Cambria" w:hAnsi="Cambria" w:cs="Cambria"/>
        </w:rPr>
        <w:t>менее</w:t>
      </w:r>
      <w:r w:rsidRPr="00060567">
        <w:rPr>
          <w:i/>
        </w:rPr>
        <w:t xml:space="preserve"> </w:t>
      </w:r>
      <w:r w:rsidRPr="00060567">
        <w:rPr>
          <w:rStyle w:val="ezkurwreuab5ozgtqnkl"/>
        </w:rPr>
        <w:t>10</w:t>
      </w:r>
      <w:r w:rsidRPr="00060567">
        <w:rPr>
          <w:i/>
        </w:rPr>
        <w:t xml:space="preserve"> </w:t>
      </w:r>
      <w:r w:rsidRPr="00060567">
        <w:rPr>
          <w:rStyle w:val="ezkurwreuab5ozgtqnkl"/>
          <w:rFonts w:ascii="Cambria" w:hAnsi="Cambria" w:cs="Cambria"/>
        </w:rPr>
        <w:t>рабочих</w:t>
      </w:r>
      <w:r w:rsidRPr="00060567">
        <w:rPr>
          <w:i/>
        </w:rPr>
        <w:t xml:space="preserve"> </w:t>
      </w:r>
      <w:r w:rsidRPr="00060567">
        <w:rPr>
          <w:rStyle w:val="ezkurwreuab5ozgtqnkl"/>
          <w:rFonts w:ascii="Cambria" w:hAnsi="Cambria" w:cs="Cambria"/>
        </w:rPr>
        <w:t>дней</w:t>
      </w:r>
      <w:r>
        <w:rPr>
          <w:rStyle w:val="ezkurwreuab5ozgtqnkl"/>
          <w:rFonts w:ascii="Cambria" w:hAnsi="Cambria" w:cs="Cambria"/>
          <w:lang w:val="hy-AM"/>
        </w:rPr>
        <w:t>.</w:t>
      </w:r>
    </w:p>
    <w:p w14:paraId="1A14F474" w14:textId="77777777" w:rsidR="00B27DEE" w:rsidRDefault="00B27DEE" w:rsidP="00B27DEE">
      <w:pPr>
        <w:rPr>
          <w:rFonts w:ascii="GHEA Grapalat" w:hAnsi="GHEA Grapalat"/>
          <w:i/>
        </w:rPr>
      </w:pPr>
      <w:r>
        <w:rPr>
          <w:rFonts w:ascii="GHEA Grapalat" w:hAnsi="GHEA Grapalat"/>
          <w:i/>
        </w:rPr>
        <w:br w:type="page"/>
      </w:r>
    </w:p>
    <w:p w14:paraId="30F2C78E" w14:textId="77777777" w:rsidR="00B27DEE" w:rsidRPr="009F3DC7" w:rsidRDefault="00B27DEE" w:rsidP="00B27DEE">
      <w:pPr>
        <w:widowControl w:val="0"/>
        <w:ind w:firstLine="567"/>
        <w:jc w:val="right"/>
        <w:rPr>
          <w:rFonts w:ascii="GHEA Grapalat" w:hAnsi="GHEA Grapalat"/>
          <w:i/>
        </w:rPr>
      </w:pPr>
      <w:r w:rsidRPr="009F3DC7">
        <w:rPr>
          <w:rFonts w:ascii="GHEA Grapalat" w:hAnsi="GHEA Grapalat"/>
          <w:i/>
        </w:rPr>
        <w:lastRenderedPageBreak/>
        <w:t>Приложение № 1</w:t>
      </w:r>
    </w:p>
    <w:p w14:paraId="6CDE5C03" w14:textId="77777777" w:rsidR="00B27DEE" w:rsidRPr="009F3DC7" w:rsidRDefault="00B27DEE" w:rsidP="00B27DEE">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97CDF98" w14:textId="77777777" w:rsidR="00B27DEE" w:rsidRPr="009F3DC7" w:rsidRDefault="00B27DEE" w:rsidP="00B27DEE">
      <w:pPr>
        <w:widowControl w:val="0"/>
        <w:ind w:firstLine="567"/>
        <w:jc w:val="center"/>
        <w:rPr>
          <w:rFonts w:ascii="GHEA Grapalat" w:hAnsi="GHEA Grapalat"/>
        </w:rPr>
      </w:pPr>
    </w:p>
    <w:p w14:paraId="369A917A" w14:textId="77777777" w:rsidR="00B27DEE" w:rsidRPr="00EF1C40" w:rsidRDefault="00B27DEE" w:rsidP="00B27DEE">
      <w:pPr>
        <w:widowControl w:val="0"/>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14:paraId="62CBC531" w14:textId="77777777" w:rsidR="00B27DEE" w:rsidRPr="009F3DC7" w:rsidRDefault="00B27DEE" w:rsidP="00B27DEE">
      <w:pPr>
        <w:widowControl w:val="0"/>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992"/>
        <w:gridCol w:w="992"/>
        <w:gridCol w:w="1224"/>
        <w:gridCol w:w="924"/>
        <w:gridCol w:w="890"/>
        <w:gridCol w:w="851"/>
      </w:tblGrid>
      <w:tr w:rsidR="00B27DEE" w:rsidRPr="00F8360E" w14:paraId="71CD759B" w14:textId="77777777" w:rsidTr="00B52CF9">
        <w:trPr>
          <w:jc w:val="center"/>
        </w:trPr>
        <w:tc>
          <w:tcPr>
            <w:tcW w:w="10332" w:type="dxa"/>
            <w:gridSpan w:val="9"/>
          </w:tcPr>
          <w:p w14:paraId="3E58DAC4" w14:textId="77777777" w:rsidR="00B27DEE" w:rsidRPr="00F8360E" w:rsidRDefault="00B27DEE" w:rsidP="00B27DEE">
            <w:pPr>
              <w:widowControl w:val="0"/>
              <w:ind w:firstLine="567"/>
              <w:jc w:val="center"/>
              <w:rPr>
                <w:rFonts w:ascii="GHEA Grapalat" w:hAnsi="GHEA Grapalat"/>
                <w:sz w:val="16"/>
                <w:szCs w:val="16"/>
              </w:rPr>
            </w:pPr>
            <w:r w:rsidRPr="00F8360E">
              <w:rPr>
                <w:rFonts w:ascii="GHEA Grapalat" w:hAnsi="GHEA Grapalat"/>
                <w:sz w:val="16"/>
                <w:szCs w:val="16"/>
              </w:rPr>
              <w:t>Работа</w:t>
            </w:r>
          </w:p>
        </w:tc>
      </w:tr>
      <w:tr w:rsidR="00B27DEE" w:rsidRPr="00F8360E" w14:paraId="11E72D2A" w14:textId="77777777" w:rsidTr="00B52CF9">
        <w:trPr>
          <w:jc w:val="center"/>
        </w:trPr>
        <w:tc>
          <w:tcPr>
            <w:tcW w:w="1765" w:type="dxa"/>
            <w:vMerge w:val="restart"/>
            <w:vAlign w:val="center"/>
          </w:tcPr>
          <w:p w14:paraId="7225A46E"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14:paraId="29220A2C"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14:paraId="19ECF75A"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14:paraId="32DA0878"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14:paraId="7183B616"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14:paraId="64ED69AB"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14:paraId="02FBB2BF"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14:paraId="0D04F2E7"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Выполнение работы</w:t>
            </w:r>
          </w:p>
        </w:tc>
      </w:tr>
      <w:tr w:rsidR="00B27DEE" w:rsidRPr="00F8360E" w14:paraId="70755398" w14:textId="77777777" w:rsidTr="00B52CF9">
        <w:trPr>
          <w:jc w:val="center"/>
        </w:trPr>
        <w:tc>
          <w:tcPr>
            <w:tcW w:w="1765" w:type="dxa"/>
            <w:vMerge/>
            <w:vAlign w:val="center"/>
          </w:tcPr>
          <w:p w14:paraId="6CBC52ED" w14:textId="77777777" w:rsidR="00B27DEE" w:rsidRPr="00F8360E" w:rsidRDefault="00B27DEE" w:rsidP="00B27DEE">
            <w:pPr>
              <w:widowControl w:val="0"/>
              <w:jc w:val="center"/>
              <w:rPr>
                <w:rFonts w:ascii="GHEA Grapalat" w:hAnsi="GHEA Grapalat"/>
                <w:sz w:val="16"/>
                <w:szCs w:val="16"/>
              </w:rPr>
            </w:pPr>
          </w:p>
        </w:tc>
        <w:tc>
          <w:tcPr>
            <w:tcW w:w="1560" w:type="dxa"/>
            <w:vMerge/>
            <w:vAlign w:val="center"/>
          </w:tcPr>
          <w:p w14:paraId="0FC64546" w14:textId="77777777" w:rsidR="00B27DEE" w:rsidRPr="00F8360E" w:rsidRDefault="00B27DEE" w:rsidP="00B27DEE">
            <w:pPr>
              <w:widowControl w:val="0"/>
              <w:jc w:val="center"/>
              <w:rPr>
                <w:rFonts w:ascii="GHEA Grapalat" w:hAnsi="GHEA Grapalat"/>
                <w:sz w:val="16"/>
                <w:szCs w:val="16"/>
              </w:rPr>
            </w:pPr>
          </w:p>
        </w:tc>
        <w:tc>
          <w:tcPr>
            <w:tcW w:w="1134" w:type="dxa"/>
            <w:vMerge/>
            <w:vAlign w:val="center"/>
          </w:tcPr>
          <w:p w14:paraId="445C5157" w14:textId="77777777" w:rsidR="00B27DEE" w:rsidRPr="00F8360E" w:rsidRDefault="00B27DEE" w:rsidP="00B27DEE">
            <w:pPr>
              <w:widowControl w:val="0"/>
              <w:jc w:val="center"/>
              <w:rPr>
                <w:rFonts w:ascii="GHEA Grapalat" w:hAnsi="GHEA Grapalat"/>
                <w:sz w:val="16"/>
                <w:szCs w:val="16"/>
              </w:rPr>
            </w:pPr>
          </w:p>
        </w:tc>
        <w:tc>
          <w:tcPr>
            <w:tcW w:w="992" w:type="dxa"/>
            <w:vMerge/>
            <w:vAlign w:val="center"/>
          </w:tcPr>
          <w:p w14:paraId="24A95850" w14:textId="77777777" w:rsidR="00B27DEE" w:rsidRPr="00F8360E" w:rsidRDefault="00B27DEE" w:rsidP="00B27DEE">
            <w:pPr>
              <w:widowControl w:val="0"/>
              <w:jc w:val="center"/>
              <w:rPr>
                <w:rFonts w:ascii="GHEA Grapalat" w:hAnsi="GHEA Grapalat"/>
                <w:sz w:val="16"/>
                <w:szCs w:val="16"/>
              </w:rPr>
            </w:pPr>
          </w:p>
        </w:tc>
        <w:tc>
          <w:tcPr>
            <w:tcW w:w="992" w:type="dxa"/>
            <w:vMerge/>
            <w:vAlign w:val="center"/>
          </w:tcPr>
          <w:p w14:paraId="0FADC983" w14:textId="77777777" w:rsidR="00B27DEE" w:rsidRPr="00F8360E" w:rsidRDefault="00B27DEE" w:rsidP="00B27DEE">
            <w:pPr>
              <w:widowControl w:val="0"/>
              <w:jc w:val="center"/>
              <w:rPr>
                <w:rFonts w:ascii="GHEA Grapalat" w:hAnsi="GHEA Grapalat"/>
                <w:sz w:val="16"/>
                <w:szCs w:val="16"/>
              </w:rPr>
            </w:pPr>
          </w:p>
        </w:tc>
        <w:tc>
          <w:tcPr>
            <w:tcW w:w="1224" w:type="dxa"/>
            <w:vMerge/>
            <w:vAlign w:val="center"/>
          </w:tcPr>
          <w:p w14:paraId="19184EE7" w14:textId="77777777" w:rsidR="00B27DEE" w:rsidRPr="00F8360E" w:rsidRDefault="00B27DEE" w:rsidP="00B27DEE">
            <w:pPr>
              <w:widowControl w:val="0"/>
              <w:jc w:val="center"/>
              <w:rPr>
                <w:rFonts w:ascii="GHEA Grapalat" w:hAnsi="GHEA Grapalat"/>
                <w:sz w:val="16"/>
                <w:szCs w:val="16"/>
              </w:rPr>
            </w:pPr>
          </w:p>
        </w:tc>
        <w:tc>
          <w:tcPr>
            <w:tcW w:w="924" w:type="dxa"/>
            <w:vMerge/>
            <w:vAlign w:val="center"/>
          </w:tcPr>
          <w:p w14:paraId="5497C31E" w14:textId="77777777" w:rsidR="00B27DEE" w:rsidRPr="00F8360E" w:rsidRDefault="00B27DEE" w:rsidP="00B27DEE">
            <w:pPr>
              <w:widowControl w:val="0"/>
              <w:jc w:val="center"/>
              <w:rPr>
                <w:rFonts w:ascii="GHEA Grapalat" w:hAnsi="GHEA Grapalat"/>
                <w:sz w:val="16"/>
                <w:szCs w:val="16"/>
              </w:rPr>
            </w:pPr>
          </w:p>
        </w:tc>
        <w:tc>
          <w:tcPr>
            <w:tcW w:w="890" w:type="dxa"/>
            <w:vAlign w:val="center"/>
          </w:tcPr>
          <w:p w14:paraId="5D252F83" w14:textId="77777777" w:rsidR="00B27DEE" w:rsidRPr="00F8360E" w:rsidRDefault="00B27DEE" w:rsidP="00B27DEE">
            <w:pPr>
              <w:widowControl w:val="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14:paraId="769C97B8" w14:textId="77777777" w:rsidR="00B27DEE" w:rsidRPr="00F8360E" w:rsidRDefault="00B27DEE" w:rsidP="00B27DEE">
            <w:pPr>
              <w:widowControl w:val="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rPr>
              <w:footnoteReference w:customMarkFollows="1" w:id="29"/>
              <w:t>**</w:t>
            </w:r>
          </w:p>
        </w:tc>
      </w:tr>
      <w:tr w:rsidR="00656891" w:rsidRPr="00F8360E" w14:paraId="31A9A0E1" w14:textId="77777777" w:rsidTr="00E27B94">
        <w:trPr>
          <w:jc w:val="center"/>
        </w:trPr>
        <w:tc>
          <w:tcPr>
            <w:tcW w:w="1765" w:type="dxa"/>
            <w:vAlign w:val="center"/>
          </w:tcPr>
          <w:p w14:paraId="6014E1D5" w14:textId="71CC7E8A" w:rsidR="00656891" w:rsidRPr="00F8360E" w:rsidRDefault="00656891" w:rsidP="00656891">
            <w:pPr>
              <w:widowControl w:val="0"/>
              <w:ind w:firstLine="567"/>
              <w:jc w:val="center"/>
              <w:rPr>
                <w:rFonts w:ascii="GHEA Grapalat" w:hAnsi="GHEA Grapalat"/>
                <w:sz w:val="16"/>
                <w:szCs w:val="16"/>
              </w:rPr>
            </w:pPr>
            <w:r>
              <w:rPr>
                <w:rFonts w:ascii="GHEA Grapalat" w:hAnsi="GHEA Grapalat"/>
                <w:sz w:val="16"/>
                <w:szCs w:val="16"/>
              </w:rPr>
              <w:t>1</w:t>
            </w:r>
          </w:p>
        </w:tc>
        <w:tc>
          <w:tcPr>
            <w:tcW w:w="1560" w:type="dxa"/>
            <w:vAlign w:val="center"/>
          </w:tcPr>
          <w:p w14:paraId="1C288CB6" w14:textId="6F49E260" w:rsidR="00656891" w:rsidRPr="00F8360E" w:rsidRDefault="00656891" w:rsidP="00656891">
            <w:pPr>
              <w:widowControl w:val="0"/>
              <w:ind w:firstLine="10"/>
              <w:jc w:val="center"/>
              <w:rPr>
                <w:rFonts w:ascii="GHEA Grapalat" w:hAnsi="GHEA Grapalat"/>
                <w:sz w:val="16"/>
                <w:szCs w:val="16"/>
              </w:rPr>
            </w:pPr>
            <w:r w:rsidRPr="00514B7A">
              <w:rPr>
                <w:rFonts w:ascii="GHEA Grapalat" w:hAnsi="GHEA Grapalat"/>
                <w:sz w:val="16"/>
                <w:szCs w:val="16"/>
                <w:lang w:val="hy-AM"/>
              </w:rPr>
              <w:t>45231213</w:t>
            </w:r>
            <w:r w:rsidRPr="00514B7A">
              <w:rPr>
                <w:rFonts w:ascii="GHEA Grapalat" w:hAnsi="GHEA Grapalat"/>
                <w:sz w:val="16"/>
                <w:szCs w:val="16"/>
              </w:rPr>
              <w:t>/</w:t>
            </w:r>
            <w:r w:rsidRPr="00514B7A">
              <w:rPr>
                <w:rFonts w:ascii="GHEA Grapalat" w:hAnsi="GHEA Grapalat"/>
                <w:sz w:val="16"/>
                <w:szCs w:val="16"/>
                <w:lang w:val="hy-AM"/>
              </w:rPr>
              <w:t>501</w:t>
            </w:r>
          </w:p>
        </w:tc>
        <w:tc>
          <w:tcPr>
            <w:tcW w:w="1134" w:type="dxa"/>
            <w:vAlign w:val="center"/>
          </w:tcPr>
          <w:p w14:paraId="5AAADDE9" w14:textId="5874FC01" w:rsidR="00656891" w:rsidRPr="00F8360E" w:rsidRDefault="00656891" w:rsidP="00656891">
            <w:pPr>
              <w:widowControl w:val="0"/>
              <w:ind w:hanging="110"/>
              <w:jc w:val="center"/>
              <w:rPr>
                <w:rFonts w:ascii="GHEA Grapalat" w:hAnsi="GHEA Grapalat"/>
                <w:sz w:val="16"/>
                <w:szCs w:val="16"/>
              </w:rPr>
            </w:pPr>
            <w:r>
              <w:rPr>
                <w:rFonts w:ascii="GHEA Grapalat" w:hAnsi="GHEA Grapalat"/>
                <w:sz w:val="16"/>
                <w:szCs w:val="16"/>
              </w:rPr>
              <w:t>Представлена ниже</w:t>
            </w:r>
          </w:p>
        </w:tc>
        <w:tc>
          <w:tcPr>
            <w:tcW w:w="992" w:type="dxa"/>
            <w:vAlign w:val="center"/>
          </w:tcPr>
          <w:p w14:paraId="68100B89" w14:textId="7FDB6B3D" w:rsidR="00656891" w:rsidRPr="00F8360E" w:rsidRDefault="00656891" w:rsidP="00656891">
            <w:pPr>
              <w:widowControl w:val="0"/>
              <w:jc w:val="center"/>
              <w:rPr>
                <w:rFonts w:ascii="GHEA Grapalat" w:hAnsi="GHEA Grapalat"/>
                <w:sz w:val="16"/>
                <w:szCs w:val="16"/>
              </w:rPr>
            </w:pPr>
            <w:r>
              <w:rPr>
                <w:rFonts w:ascii="GHEA Grapalat" w:hAnsi="GHEA Grapalat"/>
                <w:sz w:val="16"/>
                <w:szCs w:val="16"/>
              </w:rPr>
              <w:t>драм</w:t>
            </w:r>
          </w:p>
        </w:tc>
        <w:tc>
          <w:tcPr>
            <w:tcW w:w="992" w:type="dxa"/>
            <w:vAlign w:val="center"/>
          </w:tcPr>
          <w:p w14:paraId="4A976315" w14:textId="77777777" w:rsidR="00656891" w:rsidRPr="00F8360E" w:rsidRDefault="00656891" w:rsidP="00656891">
            <w:pPr>
              <w:widowControl w:val="0"/>
              <w:ind w:firstLine="20"/>
              <w:jc w:val="center"/>
              <w:rPr>
                <w:rFonts w:ascii="GHEA Grapalat" w:hAnsi="GHEA Grapalat"/>
                <w:sz w:val="16"/>
                <w:szCs w:val="16"/>
              </w:rPr>
            </w:pPr>
          </w:p>
        </w:tc>
        <w:tc>
          <w:tcPr>
            <w:tcW w:w="1224" w:type="dxa"/>
            <w:vAlign w:val="center"/>
          </w:tcPr>
          <w:p w14:paraId="2CC0EE14" w14:textId="5D8AC04B" w:rsidR="00656891" w:rsidRPr="00F8360E" w:rsidRDefault="00656891" w:rsidP="00656891">
            <w:pPr>
              <w:widowControl w:val="0"/>
              <w:jc w:val="center"/>
              <w:rPr>
                <w:rFonts w:ascii="GHEA Grapalat" w:hAnsi="GHEA Grapalat"/>
                <w:sz w:val="16"/>
                <w:szCs w:val="16"/>
              </w:rPr>
            </w:pPr>
            <w:r>
              <w:rPr>
                <w:rFonts w:ascii="GHEA Grapalat" w:hAnsi="GHEA Grapalat" w:cs="Calibri"/>
                <w:sz w:val="16"/>
                <w:szCs w:val="16"/>
              </w:rPr>
              <w:t xml:space="preserve">До </w:t>
            </w:r>
            <w:r w:rsidRPr="00514B7A">
              <w:rPr>
                <w:rFonts w:ascii="GHEA Grapalat" w:hAnsi="GHEA Grapalat" w:cs="Calibri"/>
                <w:sz w:val="16"/>
                <w:szCs w:val="16"/>
                <w:lang w:val="hy-AM"/>
              </w:rPr>
              <w:t>100 000 000</w:t>
            </w:r>
          </w:p>
        </w:tc>
        <w:tc>
          <w:tcPr>
            <w:tcW w:w="924" w:type="dxa"/>
            <w:vAlign w:val="center"/>
          </w:tcPr>
          <w:p w14:paraId="007A39C1" w14:textId="2EFFDCDB" w:rsidR="00656891" w:rsidRPr="00F8360E" w:rsidRDefault="00656891" w:rsidP="00656891">
            <w:pPr>
              <w:widowControl w:val="0"/>
              <w:jc w:val="center"/>
              <w:rPr>
                <w:rFonts w:ascii="GHEA Grapalat" w:hAnsi="GHEA Grapalat"/>
                <w:sz w:val="16"/>
                <w:szCs w:val="16"/>
              </w:rPr>
            </w:pPr>
            <w:r>
              <w:rPr>
                <w:rFonts w:ascii="GHEA Grapalat" w:hAnsi="GHEA Grapalat"/>
                <w:sz w:val="16"/>
                <w:szCs w:val="16"/>
              </w:rPr>
              <w:t>1</w:t>
            </w:r>
          </w:p>
        </w:tc>
        <w:tc>
          <w:tcPr>
            <w:tcW w:w="890" w:type="dxa"/>
            <w:vAlign w:val="center"/>
          </w:tcPr>
          <w:p w14:paraId="6C065556" w14:textId="3A0C139B" w:rsidR="00656891" w:rsidRPr="00F8360E" w:rsidRDefault="00656891" w:rsidP="00656891">
            <w:pPr>
              <w:widowControl w:val="0"/>
              <w:jc w:val="center"/>
              <w:rPr>
                <w:rFonts w:ascii="GHEA Grapalat" w:hAnsi="GHEA Grapalat"/>
                <w:sz w:val="16"/>
                <w:szCs w:val="16"/>
              </w:rPr>
            </w:pPr>
            <w:r w:rsidRPr="00514B7A">
              <w:rPr>
                <w:rFonts w:ascii="GHEA Grapalat" w:hAnsi="GHEA Grapalat"/>
                <w:sz w:val="18"/>
                <w:szCs w:val="18"/>
                <w:lang w:val="hy-AM"/>
              </w:rPr>
              <w:t>г. Ереван</w:t>
            </w:r>
          </w:p>
        </w:tc>
        <w:tc>
          <w:tcPr>
            <w:tcW w:w="851" w:type="dxa"/>
            <w:vAlign w:val="center"/>
          </w:tcPr>
          <w:p w14:paraId="4A04B53C" w14:textId="7C58F5D3" w:rsidR="00656891" w:rsidRPr="00F8360E" w:rsidRDefault="00656891" w:rsidP="00656891">
            <w:pPr>
              <w:widowControl w:val="0"/>
              <w:jc w:val="center"/>
              <w:rPr>
                <w:rFonts w:ascii="GHEA Grapalat" w:hAnsi="GHEA Grapalat"/>
                <w:sz w:val="16"/>
                <w:szCs w:val="16"/>
              </w:rPr>
            </w:pPr>
            <w:r w:rsidRPr="00514B7A">
              <w:rPr>
                <w:rFonts w:ascii="GHEA Grapalat" w:hAnsi="GHEA Grapalat"/>
                <w:sz w:val="16"/>
                <w:szCs w:val="16"/>
                <w:lang w:val="hy-AM"/>
              </w:rPr>
              <w:t>Предусмотренные договором работы начинаются с даты вступления в силу договора на оказание услуг по техническому контролю (при наличии финансовых средств - договора) до 25.12.2026. в течение периода</w:t>
            </w:r>
          </w:p>
        </w:tc>
      </w:tr>
    </w:tbl>
    <w:p w14:paraId="385BEC5C" w14:textId="77777777" w:rsidR="00B27DEE" w:rsidRDefault="00B27DEE" w:rsidP="00B27DEE">
      <w:pPr>
        <w:widowControl w:val="0"/>
        <w:ind w:firstLine="567"/>
        <w:jc w:val="center"/>
        <w:rPr>
          <w:rFonts w:ascii="GHEA Grapalat" w:hAnsi="GHEA Grapalat"/>
        </w:rPr>
      </w:pPr>
    </w:p>
    <w:p w14:paraId="32EF6D8C" w14:textId="77777777" w:rsidR="00656891" w:rsidRDefault="00656891" w:rsidP="00B27DEE">
      <w:pPr>
        <w:widowControl w:val="0"/>
        <w:ind w:firstLine="567"/>
        <w:jc w:val="center"/>
        <w:rPr>
          <w:rFonts w:ascii="GHEA Grapalat" w:hAnsi="GHEA Grapalat"/>
        </w:rPr>
      </w:pPr>
    </w:p>
    <w:p w14:paraId="67D958AA"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Дорожные знаки (проем согласно прилагаемому Приложению 1) / с установкой/:</w:t>
      </w:r>
    </w:p>
    <w:p w14:paraId="182B623A"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 xml:space="preserve">Знак должен быть изготовлен из оцинкованного листа толщиной 0,8 мм, толщина цинкового покрытия должна составлять не менее 15 мкм, </w:t>
      </w:r>
      <w:r w:rsidRPr="00514B7A">
        <w:rPr>
          <w:rFonts w:ascii="GHEA Grapalat" w:hAnsi="GHEA Grapalat"/>
          <w:sz w:val="18"/>
          <w:szCs w:val="18"/>
        </w:rPr>
        <w:t>из микропризматической фольги класса Б с высокой световой интенсивностью</w:t>
      </w:r>
      <w:r w:rsidRPr="00514B7A">
        <w:rPr>
          <w:rFonts w:ascii="GHEA Grapalat" w:hAnsi="GHEA Grapalat"/>
          <w:sz w:val="18"/>
          <w:szCs w:val="18"/>
          <w:lang w:val="hy-AM"/>
        </w:rPr>
        <w:t>,</w:t>
      </w:r>
      <w:r w:rsidRPr="00514B7A">
        <w:rPr>
          <w:rFonts w:ascii="GHEA Grapalat" w:hAnsi="GHEA Grapalat"/>
          <w:sz w:val="18"/>
          <w:szCs w:val="18"/>
        </w:rPr>
        <w:t xml:space="preserve"> материал: </w:t>
      </w:r>
      <w:r w:rsidRPr="00514B7A">
        <w:rPr>
          <w:rFonts w:ascii="GHEA Grapalat" w:hAnsi="GHEA Grapalat"/>
          <w:sz w:val="18"/>
          <w:szCs w:val="18"/>
        </w:rPr>
        <w:lastRenderedPageBreak/>
        <w:t xml:space="preserve">акрил. </w:t>
      </w:r>
      <w:r w:rsidRPr="00514B7A">
        <w:rPr>
          <w:rFonts w:ascii="GHEA Grapalat" w:hAnsi="GHEA Grapalat"/>
          <w:sz w:val="18"/>
          <w:szCs w:val="18"/>
          <w:lang w:val="hy-AM"/>
        </w:rPr>
        <w:t xml:space="preserve">Для светоотражающего листа производитель должен предоставить гарантийный сертификат на 10 лет, рабочая температура: -40˚C - + 80˚C,наличие сертификата в соответствии с вышеперечисленными техническими условиями, </w:t>
      </w:r>
    </w:p>
    <w:p w14:paraId="53641732" w14:textId="77777777" w:rsidR="00656891" w:rsidRPr="00514B7A" w:rsidRDefault="00656891" w:rsidP="00656891">
      <w:pPr>
        <w:contextualSpacing/>
        <w:jc w:val="both"/>
        <w:rPr>
          <w:rFonts w:ascii="GHEA Grapalat" w:hAnsi="GHEA Grapalat"/>
          <w:sz w:val="18"/>
          <w:szCs w:val="18"/>
          <w:lang w:val="hy-AM"/>
        </w:rPr>
      </w:pPr>
      <w:r w:rsidRPr="00514B7A">
        <w:rPr>
          <w:rFonts w:ascii="GHEA Grapalat" w:hAnsi="GHEA Grapalat"/>
          <w:sz w:val="18"/>
          <w:szCs w:val="18"/>
          <w:lang w:val="hy-AM"/>
        </w:rPr>
        <w:t>Услуга также включает демонтаж или удаление поврежденных (сломанных, порванных, изношенных, старых и т.д.) знаков, стоек адрес, указанный заказчиком/покупателем:</w:t>
      </w:r>
    </w:p>
    <w:p w14:paraId="41DAC7FC"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lang w:val="hy-AM"/>
        </w:rPr>
        <w:t>При установке знаков разной группы на одной столбе последовательность устанавливается сверху вниз</w:t>
      </w:r>
      <w:r w:rsidRPr="00514B7A">
        <w:rPr>
          <w:rFonts w:ascii="GHEA Grapalat" w:hAnsi="GHEA Grapalat"/>
          <w:sz w:val="18"/>
          <w:szCs w:val="18"/>
        </w:rPr>
        <w:t>:</w:t>
      </w:r>
    </w:p>
    <w:p w14:paraId="0136DAD4"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 xml:space="preserve">1. </w:t>
      </w:r>
      <w:r w:rsidRPr="00514B7A">
        <w:rPr>
          <w:rFonts w:ascii="GHEA Grapalat" w:hAnsi="GHEA Grapalat"/>
          <w:sz w:val="18"/>
          <w:szCs w:val="18"/>
        </w:rPr>
        <w:t>з</w:t>
      </w:r>
      <w:r w:rsidRPr="00514B7A">
        <w:rPr>
          <w:rFonts w:ascii="GHEA Grapalat" w:hAnsi="GHEA Grapalat"/>
          <w:sz w:val="18"/>
          <w:szCs w:val="18"/>
          <w:lang w:val="hy-AM"/>
        </w:rPr>
        <w:t>наки приоритета</w:t>
      </w:r>
    </w:p>
    <w:p w14:paraId="3075A70C"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2. предупреждающие знаки</w:t>
      </w:r>
    </w:p>
    <w:p w14:paraId="2C963B66"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3. диктующие знаки</w:t>
      </w:r>
    </w:p>
    <w:p w14:paraId="1A717456"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 xml:space="preserve">4. </w:t>
      </w:r>
      <w:r w:rsidRPr="00514B7A">
        <w:rPr>
          <w:rFonts w:ascii="GHEA Grapalat" w:hAnsi="GHEA Grapalat"/>
          <w:sz w:val="18"/>
          <w:szCs w:val="18"/>
        </w:rPr>
        <w:t>предписывающие знаки</w:t>
      </w:r>
    </w:p>
    <w:p w14:paraId="0D88D2E3"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5. запрещающие знаки</w:t>
      </w:r>
    </w:p>
    <w:p w14:paraId="550EFCCF"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6. информационные знаки</w:t>
      </w:r>
    </w:p>
    <w:p w14:paraId="3B056515"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7. сервисные знаки</w:t>
      </w:r>
    </w:p>
    <w:p w14:paraId="5903AA8C"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lang w:val="hy-AM"/>
        </w:rPr>
        <w:t>Расстояние между краями знаков, расположенных на одной столбе, должно быть от 50 до 200 мм</w:t>
      </w:r>
      <w:r w:rsidRPr="00514B7A">
        <w:rPr>
          <w:rFonts w:ascii="GHEA Grapalat" w:hAnsi="GHEA Grapalat"/>
          <w:sz w:val="18"/>
          <w:szCs w:val="18"/>
        </w:rPr>
        <w:t>.</w:t>
      </w:r>
    </w:p>
    <w:p w14:paraId="7CB2A77B" w14:textId="77777777" w:rsidR="00656891" w:rsidRPr="00514B7A" w:rsidRDefault="00656891" w:rsidP="00656891">
      <w:pPr>
        <w:jc w:val="both"/>
        <w:rPr>
          <w:rFonts w:ascii="GHEA Grapalat" w:hAnsi="GHEA Grapalat"/>
          <w:sz w:val="18"/>
          <w:szCs w:val="18"/>
          <w:lang w:val="es-ES"/>
        </w:rPr>
      </w:pPr>
      <w:r w:rsidRPr="00514B7A">
        <w:rPr>
          <w:rFonts w:ascii="GHEA Grapalat" w:hAnsi="GHEA Grapalat"/>
          <w:sz w:val="18"/>
          <w:szCs w:val="18"/>
          <w:lang w:val="es-ES"/>
        </w:rPr>
        <w:t>Установка знака должна осуществляться в соответствии с постановлением правительства РА N 1699-Н от 26/10/2006г</w:t>
      </w:r>
      <w:r w:rsidRPr="00514B7A">
        <w:rPr>
          <w:rFonts w:ascii="GHEA Grapalat" w:hAnsi="GHEA Grapalat"/>
          <w:sz w:val="18"/>
          <w:szCs w:val="18"/>
        </w:rPr>
        <w:t xml:space="preserve"> </w:t>
      </w:r>
      <w:r w:rsidRPr="00514B7A">
        <w:rPr>
          <w:rFonts w:ascii="GHEA Grapalat" w:hAnsi="GHEA Grapalat"/>
          <w:sz w:val="18"/>
          <w:szCs w:val="18"/>
          <w:lang w:val="es-ES"/>
        </w:rPr>
        <w:t>«Об утверждении представления требований к</w:t>
      </w:r>
      <w:r w:rsidRPr="00514B7A">
        <w:rPr>
          <w:rFonts w:ascii="GHEA Grapalat" w:hAnsi="GHEA Grapalat"/>
          <w:sz w:val="18"/>
          <w:szCs w:val="18"/>
        </w:rPr>
        <w:t xml:space="preserve"> </w:t>
      </w:r>
      <w:r w:rsidRPr="00514B7A">
        <w:rPr>
          <w:rFonts w:ascii="GHEA Grapalat" w:hAnsi="GHEA Grapalat"/>
          <w:sz w:val="18"/>
          <w:szCs w:val="18"/>
          <w:lang w:val="es-ES"/>
        </w:rPr>
        <w:t>дорожным светофорам, правила их использования и установки, требования к дорожным знакам, правила их использования и установки», а также в соответствии с требованиями ГОСТ 52289-2004 и ГОСТ 52290-2004.</w:t>
      </w:r>
    </w:p>
    <w:p w14:paraId="6CD005BA"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es-ES"/>
        </w:rPr>
        <w:t>Максимальное количество работ по изготовлению и установке дорожного знака за 1 календарный день может составлять до 20 штук, максимальное количество работ по изготовлению и установке дорожного знака за 1 календарный день может составлять до 2 квадратных метров, максимальное количество работ по изготовлению и установке подставки для дорожного знака за 1 календарный день может составлять до 10 штук, максимальное количество монтажных канатов 6 мм за 1 календарный день может составлять до 2 штук, максимальное количество изготовления и установки сферического зеркала в течение 5 календарных дней может составлять до 1 штуки,</w:t>
      </w:r>
      <w:r w:rsidRPr="00514B7A">
        <w:rPr>
          <w:rFonts w:ascii="GHEA Grapalat" w:hAnsi="GHEA Grapalat"/>
          <w:sz w:val="18"/>
          <w:szCs w:val="18"/>
        </w:rPr>
        <w:t xml:space="preserve"> </w:t>
      </w:r>
      <w:r w:rsidRPr="00514B7A">
        <w:rPr>
          <w:rFonts w:ascii="GHEA Grapalat" w:hAnsi="GHEA Grapalat"/>
          <w:sz w:val="18"/>
          <w:szCs w:val="18"/>
          <w:lang w:val="es-ES"/>
        </w:rPr>
        <w:t>5.16 максимальное количество изготовления и установки подставки (скелета) дорожного знака за 1 календарный день может составлять до 5 штук, максимальное количество изготовления и установки резиновой подставки за 1 календарный день может составлять до 50 штук:</w:t>
      </w:r>
    </w:p>
    <w:p w14:paraId="0378AE14"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es-ES"/>
        </w:rPr>
        <w:t>Размещаются в течение 2 календарных дней со дня, следующего за днем получения заказчиком задания, в местах и количествах, указанных в этом задании</w:t>
      </w:r>
      <w:r w:rsidRPr="00514B7A">
        <w:rPr>
          <w:rFonts w:ascii="GHEA Grapalat" w:hAnsi="GHEA Grapalat"/>
          <w:sz w:val="18"/>
          <w:szCs w:val="18"/>
          <w:lang w:val="hy-AM"/>
        </w:rPr>
        <w:t>.</w:t>
      </w:r>
    </w:p>
    <w:p w14:paraId="47BAF255"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lang w:val="hy-AM"/>
        </w:rPr>
        <w:t>Оплата будет производиться в соответствии с количеством фактически размещенных знаков.</w:t>
      </w:r>
    </w:p>
    <w:p w14:paraId="69EF8224"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lang w:val="hy-AM"/>
        </w:rPr>
        <w:t>Светоотражающее покрытие, используемое на дорожных знаках, должно быть микропризматическим (Microprismatic), изготовленным по полной кубико-угловой технологии (full cubecorner) и должно соответствовать всем классам отражения, включая R2, 3A и 3B</w:t>
      </w:r>
      <w:r w:rsidRPr="00514B7A">
        <w:rPr>
          <w:rFonts w:ascii="GHEA Grapalat" w:hAnsi="GHEA Grapalat"/>
          <w:sz w:val="18"/>
          <w:szCs w:val="18"/>
        </w:rPr>
        <w:t>.</w:t>
      </w:r>
    </w:p>
    <w:p w14:paraId="2460820F"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rPr>
        <w:t>а</w:t>
      </w:r>
      <w:r w:rsidRPr="00514B7A">
        <w:rPr>
          <w:rFonts w:ascii="GHEA Grapalat" w:hAnsi="GHEA Grapalat"/>
          <w:sz w:val="18"/>
          <w:szCs w:val="18"/>
          <w:lang w:val="hy-AM"/>
        </w:rPr>
        <w:t xml:space="preserve">) Минимальные коэффициент обратного отражения отражающего покрытия представлены в Таблице 1. </w:t>
      </w:r>
    </w:p>
    <w:p w14:paraId="256A5144" w14:textId="77777777" w:rsidR="00656891" w:rsidRPr="00514B7A" w:rsidRDefault="00656891" w:rsidP="00656891">
      <w:pPr>
        <w:jc w:val="both"/>
        <w:rPr>
          <w:rFonts w:ascii="GHEA Grapalat" w:hAnsi="GHEA Grapalat"/>
          <w:sz w:val="18"/>
          <w:szCs w:val="18"/>
          <w:lang w:val="hy-AM"/>
        </w:rPr>
      </w:pPr>
      <w:r w:rsidRPr="00514B7A">
        <w:rPr>
          <w:rFonts w:ascii="GHEA Grapalat" w:hAnsi="GHEA Grapalat"/>
          <w:sz w:val="18"/>
          <w:szCs w:val="18"/>
        </w:rPr>
        <w:t>б</w:t>
      </w:r>
      <w:r w:rsidRPr="00514B7A">
        <w:rPr>
          <w:rFonts w:ascii="GHEA Grapalat" w:hAnsi="GHEA Grapalat"/>
          <w:sz w:val="18"/>
          <w:szCs w:val="18"/>
          <w:lang w:val="hy-AM"/>
        </w:rPr>
        <w:t>) Отражательное покрытие должно быть достаточно гибким, чтобы обеспечить крепкое соединение с умеренно обрезанной поверхностью</w:t>
      </w:r>
      <w:r w:rsidRPr="00514B7A">
        <w:rPr>
          <w:rFonts w:ascii="GHEA Grapalat" w:hAnsi="GHEA Grapalat"/>
          <w:sz w:val="18"/>
          <w:szCs w:val="18"/>
        </w:rPr>
        <w:t>.</w:t>
      </w:r>
      <w:r w:rsidRPr="00514B7A">
        <w:rPr>
          <w:rFonts w:ascii="GHEA Grapalat" w:hAnsi="GHEA Grapalat"/>
          <w:sz w:val="18"/>
          <w:szCs w:val="18"/>
          <w:lang w:val="hy-AM"/>
        </w:rPr>
        <w:t>Оно не должно иметь каких-либо повреждений при изгибе под углом 90º диаметром 50 мм.</w:t>
      </w:r>
    </w:p>
    <w:p w14:paraId="7ABC730B"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lang w:val="hy-AM"/>
        </w:rPr>
        <w:t>в) Отражатель должен быть устойчивым к химическим веществ</w:t>
      </w:r>
      <w:r w:rsidRPr="00514B7A">
        <w:rPr>
          <w:rFonts w:ascii="GHEA Grapalat" w:hAnsi="GHEA Grapalat"/>
          <w:sz w:val="18"/>
          <w:szCs w:val="18"/>
        </w:rPr>
        <w:t>о</w:t>
      </w:r>
      <w:r w:rsidRPr="00514B7A">
        <w:rPr>
          <w:rFonts w:ascii="GHEA Grapalat" w:hAnsi="GHEA Grapalat"/>
          <w:sz w:val="18"/>
          <w:szCs w:val="18"/>
          <w:lang w:val="hy-AM"/>
        </w:rPr>
        <w:t>м, чтобы выдержать очистку бензином, дизельным топливом, минеральными растворителями или метанолом</w:t>
      </w:r>
      <w:r w:rsidRPr="00514B7A">
        <w:rPr>
          <w:rFonts w:ascii="GHEA Grapalat" w:hAnsi="GHEA Grapalat"/>
          <w:sz w:val="18"/>
          <w:szCs w:val="18"/>
        </w:rPr>
        <w:t>.</w:t>
      </w:r>
    </w:p>
    <w:p w14:paraId="2A9668EE"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rPr>
        <w:t>г</w:t>
      </w:r>
      <w:r w:rsidRPr="00514B7A">
        <w:rPr>
          <w:rFonts w:ascii="GHEA Grapalat" w:hAnsi="GHEA Grapalat"/>
          <w:sz w:val="18"/>
          <w:szCs w:val="18"/>
          <w:lang w:val="hy-AM"/>
        </w:rPr>
        <w:t>) На знаке изображение должно быть напечатано в цифровом виде, при любых погодных условиях устойчивыми специальными УФ-чернилами</w:t>
      </w:r>
      <w:r w:rsidRPr="00514B7A">
        <w:rPr>
          <w:rFonts w:ascii="GHEA Grapalat" w:hAnsi="GHEA Grapalat"/>
          <w:sz w:val="18"/>
          <w:szCs w:val="18"/>
        </w:rPr>
        <w:t>.</w:t>
      </w:r>
    </w:p>
    <w:p w14:paraId="674436B8" w14:textId="77777777" w:rsidR="00656891" w:rsidRPr="00514B7A" w:rsidRDefault="00656891" w:rsidP="00656891">
      <w:pPr>
        <w:jc w:val="both"/>
        <w:rPr>
          <w:rFonts w:ascii="GHEA Grapalat" w:hAnsi="GHEA Grapalat"/>
          <w:sz w:val="18"/>
          <w:szCs w:val="18"/>
        </w:rPr>
      </w:pPr>
      <w:r w:rsidRPr="00514B7A">
        <w:rPr>
          <w:rFonts w:ascii="GHEA Grapalat" w:hAnsi="GHEA Grapalat"/>
          <w:sz w:val="18"/>
          <w:szCs w:val="18"/>
        </w:rPr>
        <w:t>д</w:t>
      </w:r>
      <w:r w:rsidRPr="00514B7A">
        <w:rPr>
          <w:rFonts w:ascii="GHEA Grapalat" w:hAnsi="GHEA Grapalat"/>
          <w:sz w:val="18"/>
          <w:szCs w:val="18"/>
          <w:lang w:val="hy-AM"/>
        </w:rPr>
        <w:t>) Отражающий материал должен быть устойчивым к любым погодным условиями, следуя рекомендациям изготовителя по очистке, не должно возникать обесцвечивание, трещины, неровности, отслаивание или изменение размера</w:t>
      </w:r>
      <w:r w:rsidRPr="00514B7A">
        <w:rPr>
          <w:rFonts w:ascii="GHEA Grapalat" w:hAnsi="GHEA Grapalat"/>
          <w:sz w:val="18"/>
          <w:szCs w:val="18"/>
        </w:rPr>
        <w:t>.</w:t>
      </w:r>
    </w:p>
    <w:tbl>
      <w:tblPr>
        <w:tblW w:w="6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2140"/>
        <w:gridCol w:w="1309"/>
        <w:gridCol w:w="1309"/>
      </w:tblGrid>
      <w:tr w:rsidR="00656891" w:rsidRPr="00514B7A" w14:paraId="5CF74A4A" w14:textId="77777777" w:rsidTr="00B52CF9">
        <w:trPr>
          <w:trHeight w:val="90"/>
        </w:trPr>
        <w:tc>
          <w:tcPr>
            <w:tcW w:w="1756" w:type="dxa"/>
            <w:vMerge w:val="restart"/>
          </w:tcPr>
          <w:p w14:paraId="3EF41CE4" w14:textId="77777777" w:rsidR="00656891" w:rsidRPr="00514B7A" w:rsidRDefault="00656891" w:rsidP="00B52CF9">
            <w:pPr>
              <w:rPr>
                <w:rFonts w:ascii="GHEA Grapalat" w:hAnsi="GHEA Grapalat"/>
                <w:sz w:val="18"/>
                <w:szCs w:val="18"/>
              </w:rPr>
            </w:pPr>
            <w:r w:rsidRPr="00514B7A">
              <w:rPr>
                <w:rFonts w:ascii="GHEA Grapalat" w:hAnsi="GHEA Grapalat"/>
                <w:sz w:val="18"/>
                <w:szCs w:val="18"/>
              </w:rPr>
              <w:t>Уголобзора</w:t>
            </w:r>
          </w:p>
        </w:tc>
        <w:tc>
          <w:tcPr>
            <w:tcW w:w="2140" w:type="dxa"/>
            <w:vMerge w:val="restart"/>
          </w:tcPr>
          <w:p w14:paraId="36052DD2"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Цвет</w:t>
            </w:r>
          </w:p>
        </w:tc>
        <w:tc>
          <w:tcPr>
            <w:tcW w:w="2618" w:type="dxa"/>
            <w:gridSpan w:val="2"/>
          </w:tcPr>
          <w:p w14:paraId="7FBBA6B4"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Уголвхода</w:t>
            </w:r>
          </w:p>
        </w:tc>
      </w:tr>
      <w:tr w:rsidR="00656891" w:rsidRPr="00514B7A" w14:paraId="7D2F1CB9" w14:textId="77777777" w:rsidTr="00B52CF9">
        <w:trPr>
          <w:trHeight w:val="89"/>
        </w:trPr>
        <w:tc>
          <w:tcPr>
            <w:tcW w:w="1756" w:type="dxa"/>
            <w:vMerge/>
          </w:tcPr>
          <w:p w14:paraId="15E9DF50" w14:textId="77777777" w:rsidR="00656891" w:rsidRPr="00514B7A" w:rsidRDefault="00656891" w:rsidP="00B52CF9">
            <w:pPr>
              <w:jc w:val="both"/>
              <w:rPr>
                <w:rFonts w:ascii="GHEA Grapalat" w:hAnsi="GHEA Grapalat"/>
                <w:sz w:val="18"/>
                <w:szCs w:val="18"/>
              </w:rPr>
            </w:pPr>
          </w:p>
        </w:tc>
        <w:tc>
          <w:tcPr>
            <w:tcW w:w="2140" w:type="dxa"/>
            <w:vMerge/>
          </w:tcPr>
          <w:p w14:paraId="4828BF27" w14:textId="77777777" w:rsidR="00656891" w:rsidRPr="00514B7A" w:rsidRDefault="00656891" w:rsidP="00B52CF9">
            <w:pPr>
              <w:jc w:val="both"/>
              <w:rPr>
                <w:rFonts w:ascii="GHEA Grapalat" w:hAnsi="GHEA Grapalat"/>
                <w:sz w:val="18"/>
                <w:szCs w:val="18"/>
              </w:rPr>
            </w:pPr>
          </w:p>
        </w:tc>
        <w:tc>
          <w:tcPr>
            <w:tcW w:w="1309" w:type="dxa"/>
          </w:tcPr>
          <w:p w14:paraId="5E3A12C2"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-4°</w:t>
            </w:r>
          </w:p>
        </w:tc>
        <w:tc>
          <w:tcPr>
            <w:tcW w:w="1309" w:type="dxa"/>
          </w:tcPr>
          <w:p w14:paraId="74EE8346"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+30°</w:t>
            </w:r>
          </w:p>
        </w:tc>
      </w:tr>
      <w:tr w:rsidR="00656891" w:rsidRPr="00514B7A" w14:paraId="124C2845" w14:textId="77777777" w:rsidTr="00B52CF9">
        <w:trPr>
          <w:trHeight w:val="45"/>
        </w:trPr>
        <w:tc>
          <w:tcPr>
            <w:tcW w:w="1756" w:type="dxa"/>
            <w:vMerge w:val="restart"/>
            <w:vAlign w:val="center"/>
          </w:tcPr>
          <w:p w14:paraId="136DCEA2"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0.2°</w:t>
            </w:r>
          </w:p>
        </w:tc>
        <w:tc>
          <w:tcPr>
            <w:tcW w:w="2140" w:type="dxa"/>
          </w:tcPr>
          <w:p w14:paraId="769CE634"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Белый</w:t>
            </w:r>
          </w:p>
        </w:tc>
        <w:tc>
          <w:tcPr>
            <w:tcW w:w="1309" w:type="dxa"/>
          </w:tcPr>
          <w:p w14:paraId="7C38526C"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360</w:t>
            </w:r>
          </w:p>
        </w:tc>
        <w:tc>
          <w:tcPr>
            <w:tcW w:w="1309" w:type="dxa"/>
          </w:tcPr>
          <w:p w14:paraId="17BEEB0E"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170</w:t>
            </w:r>
          </w:p>
        </w:tc>
      </w:tr>
      <w:tr w:rsidR="00656891" w:rsidRPr="00514B7A" w14:paraId="782A896E" w14:textId="77777777" w:rsidTr="00B52CF9">
        <w:trPr>
          <w:trHeight w:val="44"/>
        </w:trPr>
        <w:tc>
          <w:tcPr>
            <w:tcW w:w="1756" w:type="dxa"/>
            <w:vMerge/>
            <w:vAlign w:val="center"/>
          </w:tcPr>
          <w:p w14:paraId="0EB18AAE" w14:textId="77777777" w:rsidR="00656891" w:rsidRPr="00514B7A" w:rsidRDefault="00656891" w:rsidP="00B52CF9">
            <w:pPr>
              <w:jc w:val="center"/>
              <w:rPr>
                <w:rFonts w:ascii="GHEA Grapalat" w:hAnsi="GHEA Grapalat"/>
                <w:sz w:val="18"/>
                <w:szCs w:val="18"/>
              </w:rPr>
            </w:pPr>
          </w:p>
        </w:tc>
        <w:tc>
          <w:tcPr>
            <w:tcW w:w="2140" w:type="dxa"/>
          </w:tcPr>
          <w:p w14:paraId="4C21DDBF"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Желтый</w:t>
            </w:r>
          </w:p>
        </w:tc>
        <w:tc>
          <w:tcPr>
            <w:tcW w:w="1309" w:type="dxa"/>
          </w:tcPr>
          <w:p w14:paraId="4A44CC7E"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270</w:t>
            </w:r>
          </w:p>
        </w:tc>
        <w:tc>
          <w:tcPr>
            <w:tcW w:w="1309" w:type="dxa"/>
          </w:tcPr>
          <w:p w14:paraId="4C65CB06"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135</w:t>
            </w:r>
          </w:p>
        </w:tc>
      </w:tr>
      <w:tr w:rsidR="00656891" w:rsidRPr="00514B7A" w14:paraId="3F33DCD5" w14:textId="77777777" w:rsidTr="00B52CF9">
        <w:trPr>
          <w:trHeight w:val="44"/>
        </w:trPr>
        <w:tc>
          <w:tcPr>
            <w:tcW w:w="1756" w:type="dxa"/>
            <w:vMerge/>
            <w:vAlign w:val="center"/>
          </w:tcPr>
          <w:p w14:paraId="12E74284" w14:textId="77777777" w:rsidR="00656891" w:rsidRPr="00514B7A" w:rsidRDefault="00656891" w:rsidP="00B52CF9">
            <w:pPr>
              <w:jc w:val="center"/>
              <w:rPr>
                <w:rFonts w:ascii="GHEA Grapalat" w:hAnsi="GHEA Grapalat"/>
                <w:sz w:val="18"/>
                <w:szCs w:val="18"/>
              </w:rPr>
            </w:pPr>
          </w:p>
        </w:tc>
        <w:tc>
          <w:tcPr>
            <w:tcW w:w="2140" w:type="dxa"/>
          </w:tcPr>
          <w:p w14:paraId="4CEF77AD"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Синий</w:t>
            </w:r>
          </w:p>
        </w:tc>
        <w:tc>
          <w:tcPr>
            <w:tcW w:w="1309" w:type="dxa"/>
          </w:tcPr>
          <w:p w14:paraId="19CF0AC1"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30</w:t>
            </w:r>
          </w:p>
        </w:tc>
        <w:tc>
          <w:tcPr>
            <w:tcW w:w="1309" w:type="dxa"/>
          </w:tcPr>
          <w:p w14:paraId="36DC5EF6"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14</w:t>
            </w:r>
          </w:p>
        </w:tc>
      </w:tr>
      <w:tr w:rsidR="00656891" w:rsidRPr="00514B7A" w14:paraId="5BD95C8A" w14:textId="77777777" w:rsidTr="00B52CF9">
        <w:trPr>
          <w:trHeight w:val="44"/>
        </w:trPr>
        <w:tc>
          <w:tcPr>
            <w:tcW w:w="1756" w:type="dxa"/>
            <w:vMerge/>
            <w:vAlign w:val="center"/>
          </w:tcPr>
          <w:p w14:paraId="43ABAC93" w14:textId="77777777" w:rsidR="00656891" w:rsidRPr="00514B7A" w:rsidRDefault="00656891" w:rsidP="00B52CF9">
            <w:pPr>
              <w:jc w:val="center"/>
              <w:rPr>
                <w:rFonts w:ascii="GHEA Grapalat" w:hAnsi="GHEA Grapalat"/>
                <w:sz w:val="18"/>
                <w:szCs w:val="18"/>
              </w:rPr>
            </w:pPr>
          </w:p>
        </w:tc>
        <w:tc>
          <w:tcPr>
            <w:tcW w:w="2140" w:type="dxa"/>
          </w:tcPr>
          <w:p w14:paraId="2C084B09"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Красный</w:t>
            </w:r>
          </w:p>
        </w:tc>
        <w:tc>
          <w:tcPr>
            <w:tcW w:w="1309" w:type="dxa"/>
          </w:tcPr>
          <w:p w14:paraId="5533649F"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65</w:t>
            </w:r>
          </w:p>
        </w:tc>
        <w:tc>
          <w:tcPr>
            <w:tcW w:w="1309" w:type="dxa"/>
          </w:tcPr>
          <w:p w14:paraId="2FA80520"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30</w:t>
            </w:r>
          </w:p>
        </w:tc>
      </w:tr>
      <w:tr w:rsidR="00656891" w:rsidRPr="00514B7A" w14:paraId="7A59978A" w14:textId="77777777" w:rsidTr="00B52CF9">
        <w:trPr>
          <w:trHeight w:val="44"/>
        </w:trPr>
        <w:tc>
          <w:tcPr>
            <w:tcW w:w="1756" w:type="dxa"/>
            <w:vMerge/>
            <w:vAlign w:val="center"/>
          </w:tcPr>
          <w:p w14:paraId="3CBFF1A6" w14:textId="77777777" w:rsidR="00656891" w:rsidRPr="00514B7A" w:rsidRDefault="00656891" w:rsidP="00B52CF9">
            <w:pPr>
              <w:jc w:val="center"/>
              <w:rPr>
                <w:rFonts w:ascii="GHEA Grapalat" w:hAnsi="GHEA Grapalat"/>
                <w:sz w:val="18"/>
                <w:szCs w:val="18"/>
              </w:rPr>
            </w:pPr>
          </w:p>
        </w:tc>
        <w:tc>
          <w:tcPr>
            <w:tcW w:w="2140" w:type="dxa"/>
          </w:tcPr>
          <w:p w14:paraId="2AA64D24"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t>Зеленый</w:t>
            </w:r>
          </w:p>
        </w:tc>
        <w:tc>
          <w:tcPr>
            <w:tcW w:w="1309" w:type="dxa"/>
          </w:tcPr>
          <w:p w14:paraId="48EA1DC4" w14:textId="77777777" w:rsidR="00656891" w:rsidRPr="00514B7A" w:rsidRDefault="00656891" w:rsidP="00B52CF9">
            <w:pPr>
              <w:jc w:val="center"/>
              <w:rPr>
                <w:rFonts w:ascii="GHEA Grapalat" w:hAnsi="GHEA Grapalat"/>
                <w:sz w:val="18"/>
                <w:szCs w:val="18"/>
                <w:lang w:val="hy-AM"/>
              </w:rPr>
            </w:pPr>
            <w:r w:rsidRPr="00514B7A">
              <w:rPr>
                <w:rFonts w:ascii="GHEA Grapalat" w:hAnsi="GHEA Grapalat"/>
                <w:sz w:val="18"/>
                <w:szCs w:val="18"/>
                <w:lang w:val="hy-AM"/>
              </w:rPr>
              <w:t>50</w:t>
            </w:r>
          </w:p>
        </w:tc>
        <w:tc>
          <w:tcPr>
            <w:tcW w:w="1309" w:type="dxa"/>
          </w:tcPr>
          <w:p w14:paraId="5884D12D" w14:textId="77777777" w:rsidR="00656891" w:rsidRPr="00514B7A" w:rsidRDefault="00656891" w:rsidP="00B52CF9">
            <w:pPr>
              <w:jc w:val="center"/>
              <w:rPr>
                <w:rFonts w:ascii="GHEA Grapalat" w:hAnsi="GHEA Grapalat"/>
                <w:sz w:val="18"/>
                <w:szCs w:val="18"/>
                <w:lang w:val="hy-AM"/>
              </w:rPr>
            </w:pPr>
            <w:r w:rsidRPr="00514B7A">
              <w:rPr>
                <w:rFonts w:ascii="GHEA Grapalat" w:hAnsi="GHEA Grapalat"/>
                <w:sz w:val="18"/>
                <w:szCs w:val="18"/>
                <w:lang w:val="hy-AM"/>
              </w:rPr>
              <w:t>25</w:t>
            </w:r>
          </w:p>
        </w:tc>
      </w:tr>
      <w:tr w:rsidR="00656891" w:rsidRPr="00514B7A" w14:paraId="63D5DAB9" w14:textId="77777777" w:rsidTr="00B52CF9">
        <w:trPr>
          <w:trHeight w:val="45"/>
        </w:trPr>
        <w:tc>
          <w:tcPr>
            <w:tcW w:w="1756" w:type="dxa"/>
            <w:vMerge w:val="restart"/>
            <w:vAlign w:val="center"/>
          </w:tcPr>
          <w:p w14:paraId="5A17946C"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0.5°</w:t>
            </w:r>
          </w:p>
        </w:tc>
        <w:tc>
          <w:tcPr>
            <w:tcW w:w="2140" w:type="dxa"/>
          </w:tcPr>
          <w:p w14:paraId="55A5E6D9"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Белый</w:t>
            </w:r>
          </w:p>
        </w:tc>
        <w:tc>
          <w:tcPr>
            <w:tcW w:w="1309" w:type="dxa"/>
          </w:tcPr>
          <w:p w14:paraId="5895F716"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150</w:t>
            </w:r>
          </w:p>
        </w:tc>
        <w:tc>
          <w:tcPr>
            <w:tcW w:w="1309" w:type="dxa"/>
          </w:tcPr>
          <w:p w14:paraId="0C34E22F"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72</w:t>
            </w:r>
          </w:p>
        </w:tc>
      </w:tr>
      <w:tr w:rsidR="00656891" w:rsidRPr="00514B7A" w14:paraId="05C88FD5" w14:textId="77777777" w:rsidTr="00B52CF9">
        <w:trPr>
          <w:trHeight w:val="44"/>
        </w:trPr>
        <w:tc>
          <w:tcPr>
            <w:tcW w:w="1756" w:type="dxa"/>
            <w:vMerge/>
          </w:tcPr>
          <w:p w14:paraId="1E34C725" w14:textId="77777777" w:rsidR="00656891" w:rsidRPr="00514B7A" w:rsidRDefault="00656891" w:rsidP="00B52CF9">
            <w:pPr>
              <w:jc w:val="both"/>
              <w:rPr>
                <w:rFonts w:ascii="GHEA Grapalat" w:hAnsi="GHEA Grapalat"/>
                <w:sz w:val="18"/>
                <w:szCs w:val="18"/>
              </w:rPr>
            </w:pPr>
          </w:p>
        </w:tc>
        <w:tc>
          <w:tcPr>
            <w:tcW w:w="2140" w:type="dxa"/>
          </w:tcPr>
          <w:p w14:paraId="69C8AB68"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Желтый</w:t>
            </w:r>
          </w:p>
        </w:tc>
        <w:tc>
          <w:tcPr>
            <w:tcW w:w="1309" w:type="dxa"/>
          </w:tcPr>
          <w:p w14:paraId="5264B43C"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110</w:t>
            </w:r>
          </w:p>
        </w:tc>
        <w:tc>
          <w:tcPr>
            <w:tcW w:w="1309" w:type="dxa"/>
          </w:tcPr>
          <w:p w14:paraId="7C633A82"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54</w:t>
            </w:r>
          </w:p>
        </w:tc>
      </w:tr>
      <w:tr w:rsidR="00656891" w:rsidRPr="00514B7A" w14:paraId="7E9DB3FE" w14:textId="77777777" w:rsidTr="00B52CF9">
        <w:trPr>
          <w:trHeight w:val="44"/>
        </w:trPr>
        <w:tc>
          <w:tcPr>
            <w:tcW w:w="1756" w:type="dxa"/>
            <w:vMerge/>
          </w:tcPr>
          <w:p w14:paraId="7A428291" w14:textId="77777777" w:rsidR="00656891" w:rsidRPr="00514B7A" w:rsidRDefault="00656891" w:rsidP="00B52CF9">
            <w:pPr>
              <w:jc w:val="both"/>
              <w:rPr>
                <w:rFonts w:ascii="GHEA Grapalat" w:hAnsi="GHEA Grapalat"/>
                <w:sz w:val="18"/>
                <w:szCs w:val="18"/>
              </w:rPr>
            </w:pPr>
          </w:p>
        </w:tc>
        <w:tc>
          <w:tcPr>
            <w:tcW w:w="2140" w:type="dxa"/>
          </w:tcPr>
          <w:p w14:paraId="6497EA9C"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Синий</w:t>
            </w:r>
          </w:p>
        </w:tc>
        <w:tc>
          <w:tcPr>
            <w:tcW w:w="1309" w:type="dxa"/>
          </w:tcPr>
          <w:p w14:paraId="33105F47"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13</w:t>
            </w:r>
          </w:p>
        </w:tc>
        <w:tc>
          <w:tcPr>
            <w:tcW w:w="1309" w:type="dxa"/>
          </w:tcPr>
          <w:p w14:paraId="16240342"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6</w:t>
            </w:r>
          </w:p>
        </w:tc>
      </w:tr>
      <w:tr w:rsidR="00656891" w:rsidRPr="00514B7A" w14:paraId="595055A3" w14:textId="77777777" w:rsidTr="00B52CF9">
        <w:trPr>
          <w:trHeight w:val="44"/>
        </w:trPr>
        <w:tc>
          <w:tcPr>
            <w:tcW w:w="1756" w:type="dxa"/>
            <w:vMerge/>
          </w:tcPr>
          <w:p w14:paraId="030F203F" w14:textId="77777777" w:rsidR="00656891" w:rsidRPr="00514B7A" w:rsidRDefault="00656891" w:rsidP="00B52CF9">
            <w:pPr>
              <w:jc w:val="both"/>
              <w:rPr>
                <w:rFonts w:ascii="GHEA Grapalat" w:hAnsi="GHEA Grapalat"/>
                <w:sz w:val="18"/>
                <w:szCs w:val="18"/>
              </w:rPr>
            </w:pPr>
          </w:p>
        </w:tc>
        <w:tc>
          <w:tcPr>
            <w:tcW w:w="2140" w:type="dxa"/>
          </w:tcPr>
          <w:p w14:paraId="7654C5DC" w14:textId="77777777" w:rsidR="00656891" w:rsidRPr="00514B7A" w:rsidRDefault="00656891" w:rsidP="00B52CF9">
            <w:pPr>
              <w:jc w:val="both"/>
              <w:rPr>
                <w:rFonts w:ascii="GHEA Grapalat" w:hAnsi="GHEA Grapalat"/>
                <w:sz w:val="18"/>
                <w:szCs w:val="18"/>
              </w:rPr>
            </w:pPr>
            <w:r w:rsidRPr="00514B7A">
              <w:rPr>
                <w:rFonts w:ascii="GHEA Grapalat" w:hAnsi="GHEA Grapalat"/>
                <w:sz w:val="18"/>
                <w:szCs w:val="18"/>
              </w:rPr>
              <w:t>Красный</w:t>
            </w:r>
          </w:p>
        </w:tc>
        <w:tc>
          <w:tcPr>
            <w:tcW w:w="1309" w:type="dxa"/>
          </w:tcPr>
          <w:p w14:paraId="2D3772E0"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27</w:t>
            </w:r>
          </w:p>
        </w:tc>
        <w:tc>
          <w:tcPr>
            <w:tcW w:w="1309" w:type="dxa"/>
          </w:tcPr>
          <w:p w14:paraId="433EBFC9" w14:textId="77777777" w:rsidR="00656891" w:rsidRPr="00514B7A" w:rsidRDefault="00656891" w:rsidP="00B52CF9">
            <w:pPr>
              <w:jc w:val="center"/>
              <w:rPr>
                <w:rFonts w:ascii="GHEA Grapalat" w:hAnsi="GHEA Grapalat"/>
                <w:sz w:val="18"/>
                <w:szCs w:val="18"/>
              </w:rPr>
            </w:pPr>
            <w:r w:rsidRPr="00514B7A">
              <w:rPr>
                <w:rFonts w:ascii="GHEA Grapalat" w:hAnsi="GHEA Grapalat"/>
                <w:sz w:val="18"/>
                <w:szCs w:val="18"/>
              </w:rPr>
              <w:t>13</w:t>
            </w:r>
          </w:p>
        </w:tc>
      </w:tr>
      <w:tr w:rsidR="00656891" w:rsidRPr="00514B7A" w14:paraId="3F23B239" w14:textId="77777777" w:rsidTr="00B52CF9">
        <w:trPr>
          <w:trHeight w:val="44"/>
        </w:trPr>
        <w:tc>
          <w:tcPr>
            <w:tcW w:w="1756" w:type="dxa"/>
            <w:vMerge/>
          </w:tcPr>
          <w:p w14:paraId="79F24353" w14:textId="77777777" w:rsidR="00656891" w:rsidRPr="00514B7A" w:rsidRDefault="00656891" w:rsidP="00B52CF9">
            <w:pPr>
              <w:jc w:val="both"/>
              <w:rPr>
                <w:rFonts w:ascii="GHEA Grapalat" w:hAnsi="GHEA Grapalat"/>
                <w:sz w:val="18"/>
                <w:szCs w:val="18"/>
              </w:rPr>
            </w:pPr>
          </w:p>
        </w:tc>
        <w:tc>
          <w:tcPr>
            <w:tcW w:w="2140" w:type="dxa"/>
          </w:tcPr>
          <w:p w14:paraId="5E0DC3AF"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t>Зеленый</w:t>
            </w:r>
          </w:p>
        </w:tc>
        <w:tc>
          <w:tcPr>
            <w:tcW w:w="1309" w:type="dxa"/>
          </w:tcPr>
          <w:p w14:paraId="5118E637" w14:textId="77777777" w:rsidR="00656891" w:rsidRPr="00514B7A" w:rsidRDefault="00656891" w:rsidP="00B52CF9">
            <w:pPr>
              <w:jc w:val="center"/>
              <w:rPr>
                <w:rFonts w:ascii="GHEA Grapalat" w:hAnsi="GHEA Grapalat"/>
                <w:sz w:val="18"/>
                <w:szCs w:val="18"/>
                <w:lang w:val="hy-AM"/>
              </w:rPr>
            </w:pPr>
            <w:r w:rsidRPr="00514B7A">
              <w:rPr>
                <w:rFonts w:ascii="GHEA Grapalat" w:hAnsi="GHEA Grapalat"/>
                <w:sz w:val="18"/>
                <w:szCs w:val="18"/>
                <w:lang w:val="hy-AM"/>
              </w:rPr>
              <w:t>21</w:t>
            </w:r>
          </w:p>
        </w:tc>
        <w:tc>
          <w:tcPr>
            <w:tcW w:w="1309" w:type="dxa"/>
          </w:tcPr>
          <w:p w14:paraId="4344BD6C" w14:textId="77777777" w:rsidR="00656891" w:rsidRPr="00514B7A" w:rsidRDefault="00656891" w:rsidP="00B52CF9">
            <w:pPr>
              <w:jc w:val="center"/>
              <w:rPr>
                <w:rFonts w:ascii="GHEA Grapalat" w:hAnsi="GHEA Grapalat"/>
                <w:sz w:val="18"/>
                <w:szCs w:val="18"/>
                <w:lang w:val="hy-AM"/>
              </w:rPr>
            </w:pPr>
            <w:r w:rsidRPr="00514B7A">
              <w:rPr>
                <w:rFonts w:ascii="GHEA Grapalat" w:hAnsi="GHEA Grapalat"/>
                <w:sz w:val="18"/>
                <w:szCs w:val="18"/>
                <w:lang w:val="hy-AM"/>
              </w:rPr>
              <w:t>10</w:t>
            </w:r>
          </w:p>
        </w:tc>
      </w:tr>
      <w:tr w:rsidR="00656891" w:rsidRPr="009248AD" w14:paraId="74E44A68" w14:textId="77777777" w:rsidTr="00B52CF9">
        <w:trPr>
          <w:trHeight w:val="44"/>
        </w:trPr>
        <w:tc>
          <w:tcPr>
            <w:tcW w:w="6514" w:type="dxa"/>
            <w:gridSpan w:val="4"/>
            <w:tcBorders>
              <w:left w:val="nil"/>
              <w:bottom w:val="nil"/>
              <w:right w:val="nil"/>
            </w:tcBorders>
          </w:tcPr>
          <w:p w14:paraId="57791450"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t xml:space="preserve">В течение срока действия договора все недостатки установленных поставщиком </w:t>
            </w:r>
            <w:r w:rsidRPr="00514B7A">
              <w:rPr>
                <w:rFonts w:ascii="GHEA Grapalat" w:hAnsi="GHEA Grapalat"/>
                <w:sz w:val="18"/>
                <w:szCs w:val="18"/>
                <w:lang w:val="es-ES"/>
              </w:rPr>
              <w:t>дорожного знака</w:t>
            </w:r>
            <w:r w:rsidRPr="00514B7A">
              <w:rPr>
                <w:rFonts w:ascii="GHEA Grapalat" w:hAnsi="GHEA Grapalat"/>
                <w:sz w:val="18"/>
                <w:szCs w:val="18"/>
                <w:lang w:val="hy-AM"/>
              </w:rPr>
              <w:t>, дорожного знака (жиклера), монтажа 6-мм каната, сферического зеркала,</w:t>
            </w:r>
            <w:r w:rsidRPr="00514B7A">
              <w:rPr>
                <w:rFonts w:ascii="GHEA Grapalat" w:hAnsi="GHEA Grapalat"/>
                <w:sz w:val="18"/>
                <w:szCs w:val="18"/>
              </w:rPr>
              <w:t xml:space="preserve"> </w:t>
            </w:r>
            <w:r w:rsidRPr="00514B7A">
              <w:rPr>
                <w:rFonts w:ascii="GHEA Grapalat" w:hAnsi="GHEA Grapalat"/>
                <w:sz w:val="18"/>
                <w:szCs w:val="18"/>
                <w:lang w:val="hy-AM"/>
              </w:rPr>
              <w:t>резиновая подставка и стоек поставщик обязан устранить за свой счет без каких-либо финансовых средств.</w:t>
            </w:r>
          </w:p>
          <w:p w14:paraId="5B0D3892"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lastRenderedPageBreak/>
              <w:t>Для монтажа установленных знаков, стоек, дорожных знаков, 6-мм каната,</w:t>
            </w:r>
            <w:r w:rsidRPr="00514B7A">
              <w:rPr>
                <w:rFonts w:ascii="GHEA Grapalat" w:hAnsi="GHEA Grapalat"/>
                <w:sz w:val="18"/>
                <w:szCs w:val="18"/>
              </w:rPr>
              <w:t xml:space="preserve"> </w:t>
            </w:r>
            <w:r w:rsidRPr="00514B7A">
              <w:rPr>
                <w:rFonts w:ascii="GHEA Grapalat" w:hAnsi="GHEA Grapalat"/>
                <w:sz w:val="18"/>
                <w:szCs w:val="18"/>
                <w:lang w:val="hy-AM"/>
              </w:rPr>
              <w:t>резиновая подставка и сферического зеркала поставщик должен представить отчет по адресам установки, координатам GPS и дате установки,</w:t>
            </w:r>
            <w:r w:rsidRPr="00514B7A">
              <w:rPr>
                <w:rFonts w:ascii="GHEA Grapalat" w:hAnsi="GHEA Grapalat"/>
                <w:sz w:val="18"/>
                <w:szCs w:val="18"/>
              </w:rPr>
              <w:t xml:space="preserve"> </w:t>
            </w:r>
            <w:r w:rsidRPr="00514B7A">
              <w:rPr>
                <w:rFonts w:ascii="GHEA Grapalat" w:hAnsi="GHEA Grapalat"/>
                <w:sz w:val="18"/>
                <w:szCs w:val="18"/>
                <w:lang w:val="hy-AM"/>
              </w:rPr>
              <w:t>фотографирование выполненных работ и предоставление заказчику по запросу.</w:t>
            </w:r>
          </w:p>
          <w:p w14:paraId="25402E61"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t>При этом до 25.12.2026 года договор расторгается без каких-либо правовых обязательств:</w:t>
            </w:r>
          </w:p>
          <w:p w14:paraId="2A4003F3" w14:textId="77777777" w:rsidR="00656891" w:rsidRPr="00514B7A" w:rsidRDefault="00656891" w:rsidP="00B52CF9">
            <w:pPr>
              <w:jc w:val="both"/>
              <w:rPr>
                <w:rFonts w:ascii="GHEA Grapalat" w:hAnsi="GHEA Grapalat"/>
                <w:sz w:val="18"/>
                <w:szCs w:val="18"/>
                <w:lang w:val="hy-AM"/>
              </w:rPr>
            </w:pPr>
            <w:r w:rsidRPr="00514B7A">
              <w:rPr>
                <w:rFonts w:ascii="GHEA Grapalat" w:hAnsi="GHEA Grapalat"/>
                <w:sz w:val="18"/>
                <w:szCs w:val="18"/>
                <w:lang w:val="hy-AM"/>
              </w:rPr>
              <w:t>В случае иной (двойственной) интерпретации настоящей технической спецификации на русском языке за основу принимается армянская версия того же пункта.</w:t>
            </w:r>
          </w:p>
        </w:tc>
      </w:tr>
    </w:tbl>
    <w:p w14:paraId="11733149" w14:textId="77777777" w:rsidR="00656891" w:rsidRDefault="00656891" w:rsidP="00B27DEE">
      <w:pPr>
        <w:widowControl w:val="0"/>
        <w:ind w:firstLine="567"/>
        <w:jc w:val="center"/>
        <w:rPr>
          <w:rFonts w:ascii="GHEA Grapalat" w:hAnsi="GHEA Grapalat"/>
        </w:rPr>
      </w:pPr>
    </w:p>
    <w:p w14:paraId="467C4B90" w14:textId="6BF2EE35" w:rsidR="00656891" w:rsidRPr="00E14CF7" w:rsidRDefault="00E14CF7" w:rsidP="00B27DEE">
      <w:pPr>
        <w:widowControl w:val="0"/>
        <w:ind w:firstLine="567"/>
        <w:jc w:val="center"/>
        <w:rPr>
          <w:rFonts w:ascii="GHEA Grapalat" w:hAnsi="GHEA Grapalat"/>
        </w:rPr>
      </w:pPr>
      <w:r>
        <w:rPr>
          <w:rFonts w:ascii="GHEA Grapalat" w:hAnsi="GHEA Grapalat"/>
        </w:rPr>
        <w:t>Прайс-Лист</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834"/>
        <w:gridCol w:w="3528"/>
        <w:gridCol w:w="1343"/>
        <w:gridCol w:w="956"/>
        <w:gridCol w:w="1502"/>
        <w:gridCol w:w="1216"/>
      </w:tblGrid>
      <w:tr w:rsidR="00656891" w:rsidRPr="00656891" w14:paraId="1AC8DADB" w14:textId="77777777" w:rsidTr="00656891">
        <w:trPr>
          <w:trHeight w:val="365"/>
          <w:jc w:val="center"/>
        </w:trPr>
        <w:tc>
          <w:tcPr>
            <w:tcW w:w="10975" w:type="dxa"/>
            <w:gridSpan w:val="7"/>
            <w:shd w:val="clear" w:color="000000" w:fill="BFBFBF"/>
            <w:vAlign w:val="center"/>
          </w:tcPr>
          <w:p w14:paraId="7D50AB4E" w14:textId="77777777" w:rsidR="00656891" w:rsidRPr="00656891" w:rsidRDefault="00656891" w:rsidP="00B52CF9">
            <w:pPr>
              <w:jc w:val="center"/>
              <w:rPr>
                <w:rFonts w:ascii="GHEA Grapalat" w:hAnsi="GHEA Grapalat"/>
                <w:b/>
                <w:sz w:val="18"/>
                <w:szCs w:val="18"/>
              </w:rPr>
            </w:pPr>
            <w:r w:rsidRPr="00656891">
              <w:rPr>
                <w:rFonts w:ascii="GHEA Grapalat" w:hAnsi="GHEA Grapalat"/>
                <w:b/>
                <w:sz w:val="18"/>
                <w:szCs w:val="18"/>
                <w:lang w:val="es-ES"/>
              </w:rPr>
              <w:t>ДОРОЖНЫ</w:t>
            </w:r>
            <w:r w:rsidRPr="00656891">
              <w:rPr>
                <w:rFonts w:ascii="GHEA Grapalat" w:hAnsi="GHEA Grapalat"/>
                <w:b/>
                <w:sz w:val="18"/>
                <w:szCs w:val="18"/>
              </w:rPr>
              <w:t>Е</w:t>
            </w:r>
            <w:r w:rsidRPr="00656891">
              <w:rPr>
                <w:rFonts w:ascii="GHEA Grapalat" w:hAnsi="GHEA Grapalat"/>
                <w:b/>
                <w:sz w:val="18"/>
                <w:szCs w:val="18"/>
                <w:lang w:val="es-ES"/>
              </w:rPr>
              <w:t xml:space="preserve"> ЗНАК</w:t>
            </w:r>
            <w:r w:rsidRPr="00656891">
              <w:rPr>
                <w:rFonts w:ascii="GHEA Grapalat" w:hAnsi="GHEA Grapalat"/>
                <w:b/>
                <w:sz w:val="18"/>
                <w:szCs w:val="18"/>
              </w:rPr>
              <w:t>И</w:t>
            </w:r>
            <w:r w:rsidRPr="00656891">
              <w:rPr>
                <w:rFonts w:ascii="GHEA Grapalat" w:hAnsi="GHEA Grapalat"/>
                <w:b/>
                <w:sz w:val="18"/>
                <w:szCs w:val="18"/>
                <w:lang w:val="hy-AM"/>
              </w:rPr>
              <w:t xml:space="preserve"> </w:t>
            </w:r>
            <w:r w:rsidRPr="00656891">
              <w:rPr>
                <w:rFonts w:ascii="GHEA Grapalat" w:hAnsi="GHEA Grapalat"/>
                <w:b/>
                <w:sz w:val="18"/>
                <w:szCs w:val="18"/>
              </w:rPr>
              <w:t xml:space="preserve">С </w:t>
            </w:r>
            <w:r w:rsidRPr="00656891">
              <w:rPr>
                <w:rFonts w:ascii="GHEA Grapalat" w:hAnsi="GHEA Grapalat"/>
                <w:b/>
                <w:sz w:val="18"/>
                <w:szCs w:val="18"/>
                <w:lang w:val="es-ES"/>
              </w:rPr>
              <w:t>УСТАНОВК</w:t>
            </w:r>
            <w:r w:rsidRPr="00656891">
              <w:rPr>
                <w:rFonts w:ascii="GHEA Grapalat" w:hAnsi="GHEA Grapalat"/>
                <w:b/>
                <w:sz w:val="18"/>
                <w:szCs w:val="18"/>
              </w:rPr>
              <w:t>ОЙ</w:t>
            </w:r>
          </w:p>
        </w:tc>
      </w:tr>
      <w:tr w:rsidR="00656891" w:rsidRPr="00656891" w14:paraId="7DBFD638" w14:textId="77777777" w:rsidTr="00656891">
        <w:trPr>
          <w:trHeight w:val="573"/>
          <w:jc w:val="center"/>
        </w:trPr>
        <w:tc>
          <w:tcPr>
            <w:tcW w:w="596" w:type="dxa"/>
            <w:shd w:val="clear" w:color="000000" w:fill="BFBFBF"/>
            <w:noWrap/>
            <w:vAlign w:val="center"/>
            <w:hideMark/>
          </w:tcPr>
          <w:p w14:paraId="2680BF6E" w14:textId="77777777" w:rsidR="00656891" w:rsidRPr="00656891" w:rsidRDefault="00656891" w:rsidP="00B52CF9">
            <w:pPr>
              <w:jc w:val="center"/>
              <w:rPr>
                <w:rFonts w:ascii="GHEA Grapalat" w:hAnsi="GHEA Grapalat" w:cs="Calibri"/>
                <w:color w:val="000000"/>
                <w:sz w:val="18"/>
                <w:szCs w:val="18"/>
              </w:rPr>
            </w:pPr>
            <w:r w:rsidRPr="00656891">
              <w:rPr>
                <w:rFonts w:ascii="GHEA Grapalat" w:hAnsi="GHEA Grapalat" w:cs="Calibri"/>
                <w:color w:val="000000"/>
                <w:sz w:val="18"/>
                <w:szCs w:val="18"/>
              </w:rPr>
              <w:t>N</w:t>
            </w:r>
          </w:p>
        </w:tc>
        <w:tc>
          <w:tcPr>
            <w:tcW w:w="1834" w:type="dxa"/>
            <w:shd w:val="clear" w:color="000000" w:fill="BFBFBF"/>
            <w:vAlign w:val="center"/>
            <w:hideMark/>
          </w:tcPr>
          <w:p w14:paraId="343C9775" w14:textId="77777777" w:rsidR="00656891" w:rsidRPr="00656891" w:rsidRDefault="00656891" w:rsidP="00B52CF9">
            <w:pPr>
              <w:jc w:val="center"/>
              <w:rPr>
                <w:rFonts w:ascii="GHEA Grapalat" w:hAnsi="GHEA Grapalat" w:cs="Calibri"/>
                <w:b/>
                <w:bCs/>
                <w:color w:val="000000"/>
                <w:sz w:val="18"/>
                <w:szCs w:val="18"/>
              </w:rPr>
            </w:pPr>
            <w:r w:rsidRPr="00656891">
              <w:rPr>
                <w:rFonts w:ascii="GHEA Grapalat" w:hAnsi="GHEA Grapalat" w:cs="Calibri"/>
                <w:b/>
                <w:bCs/>
                <w:color w:val="000000"/>
                <w:sz w:val="18"/>
                <w:szCs w:val="18"/>
              </w:rPr>
              <w:t xml:space="preserve">Название </w:t>
            </w:r>
          </w:p>
        </w:tc>
        <w:tc>
          <w:tcPr>
            <w:tcW w:w="3528" w:type="dxa"/>
            <w:shd w:val="clear" w:color="000000" w:fill="BFBFBF"/>
            <w:vAlign w:val="center"/>
          </w:tcPr>
          <w:p w14:paraId="138B3BB3" w14:textId="77777777" w:rsidR="00656891" w:rsidRPr="00656891" w:rsidRDefault="00656891" w:rsidP="00B52CF9">
            <w:pPr>
              <w:jc w:val="center"/>
              <w:rPr>
                <w:rFonts w:ascii="GHEA Grapalat" w:hAnsi="GHEA Grapalat" w:cs="Calibri"/>
                <w:b/>
                <w:bCs/>
                <w:color w:val="000000"/>
                <w:sz w:val="18"/>
                <w:szCs w:val="18"/>
                <w:lang w:val="hy-AM"/>
              </w:rPr>
            </w:pPr>
            <w:r w:rsidRPr="00656891">
              <w:rPr>
                <w:rFonts w:ascii="GHEA Grapalat" w:hAnsi="GHEA Grapalat" w:cs="Calibri"/>
                <w:b/>
                <w:bCs/>
                <w:color w:val="000000"/>
                <w:sz w:val="18"/>
                <w:szCs w:val="18"/>
                <w:lang w:val="hy-AM"/>
              </w:rPr>
              <w:t>Технические характеристики</w:t>
            </w:r>
          </w:p>
        </w:tc>
        <w:tc>
          <w:tcPr>
            <w:tcW w:w="1343" w:type="dxa"/>
            <w:shd w:val="clear" w:color="000000" w:fill="BFBFBF"/>
            <w:vAlign w:val="center"/>
          </w:tcPr>
          <w:p w14:paraId="5F7DED7C" w14:textId="77777777" w:rsidR="00656891" w:rsidRPr="00656891" w:rsidRDefault="00656891" w:rsidP="00B52CF9">
            <w:pPr>
              <w:jc w:val="center"/>
              <w:rPr>
                <w:rFonts w:ascii="GHEA Grapalat" w:hAnsi="GHEA Grapalat" w:cs="Calibri"/>
                <w:b/>
                <w:bCs/>
                <w:color w:val="000000"/>
                <w:sz w:val="18"/>
                <w:szCs w:val="18"/>
                <w:lang w:val="hy-AM"/>
              </w:rPr>
            </w:pPr>
            <w:r w:rsidRPr="00656891">
              <w:rPr>
                <w:rFonts w:ascii="GHEA Grapalat" w:hAnsi="GHEA Grapalat" w:cs="Calibri"/>
                <w:b/>
                <w:bCs/>
                <w:color w:val="000000"/>
                <w:sz w:val="18"/>
                <w:szCs w:val="18"/>
                <w:lang w:val="hy-AM"/>
              </w:rPr>
              <w:t>единица измерения</w:t>
            </w:r>
          </w:p>
        </w:tc>
        <w:tc>
          <w:tcPr>
            <w:tcW w:w="956" w:type="dxa"/>
            <w:shd w:val="clear" w:color="000000" w:fill="BFBFBF"/>
            <w:noWrap/>
            <w:vAlign w:val="center"/>
            <w:hideMark/>
          </w:tcPr>
          <w:p w14:paraId="7D0C955F" w14:textId="77777777" w:rsidR="00656891" w:rsidRPr="00656891" w:rsidRDefault="00656891" w:rsidP="00B52CF9">
            <w:pPr>
              <w:jc w:val="center"/>
              <w:rPr>
                <w:rFonts w:ascii="GHEA Grapalat" w:hAnsi="GHEA Grapalat"/>
                <w:b/>
                <w:sz w:val="18"/>
                <w:szCs w:val="18"/>
              </w:rPr>
            </w:pPr>
            <w:r w:rsidRPr="00656891">
              <w:rPr>
                <w:rFonts w:ascii="GHEA Grapalat" w:hAnsi="GHEA Grapalat"/>
                <w:b/>
                <w:sz w:val="18"/>
                <w:szCs w:val="18"/>
              </w:rPr>
              <w:t>Количество</w:t>
            </w:r>
          </w:p>
          <w:p w14:paraId="66CB49DB" w14:textId="77777777" w:rsidR="00656891" w:rsidRPr="00656891" w:rsidRDefault="00656891" w:rsidP="00B52CF9">
            <w:pPr>
              <w:jc w:val="center"/>
              <w:rPr>
                <w:rFonts w:ascii="GHEA Grapalat" w:hAnsi="GHEA Grapalat" w:cs="Calibri"/>
                <w:b/>
                <w:bCs/>
                <w:color w:val="000000"/>
                <w:sz w:val="18"/>
                <w:szCs w:val="18"/>
                <w:lang w:val="hy-AM"/>
              </w:rPr>
            </w:pPr>
          </w:p>
        </w:tc>
        <w:tc>
          <w:tcPr>
            <w:tcW w:w="1502" w:type="dxa"/>
            <w:shd w:val="clear" w:color="000000" w:fill="BFBFBF"/>
            <w:vAlign w:val="center"/>
            <w:hideMark/>
          </w:tcPr>
          <w:p w14:paraId="1FDD4993" w14:textId="77777777" w:rsidR="00656891" w:rsidRPr="00656891" w:rsidRDefault="00656891" w:rsidP="00B52CF9">
            <w:pPr>
              <w:jc w:val="center"/>
              <w:rPr>
                <w:rFonts w:ascii="GHEA Grapalat" w:hAnsi="GHEA Grapalat" w:cs="Calibri"/>
                <w:b/>
                <w:bCs/>
                <w:color w:val="000000"/>
                <w:sz w:val="18"/>
                <w:szCs w:val="18"/>
              </w:rPr>
            </w:pPr>
            <w:r w:rsidRPr="00656891">
              <w:rPr>
                <w:rFonts w:ascii="GHEA Grapalat" w:hAnsi="GHEA Grapalat" w:cs="Calibri"/>
                <w:b/>
                <w:bCs/>
                <w:color w:val="000000"/>
                <w:sz w:val="18"/>
                <w:szCs w:val="18"/>
              </w:rPr>
              <w:t xml:space="preserve">Цена единицы /арм драм/ </w:t>
            </w:r>
          </w:p>
        </w:tc>
        <w:tc>
          <w:tcPr>
            <w:tcW w:w="1216" w:type="dxa"/>
            <w:shd w:val="clear" w:color="000000" w:fill="BFBFBF"/>
            <w:vAlign w:val="center"/>
          </w:tcPr>
          <w:p w14:paraId="075C5F47" w14:textId="77777777" w:rsidR="00656891" w:rsidRPr="00656891" w:rsidRDefault="00656891" w:rsidP="00B52CF9">
            <w:pPr>
              <w:jc w:val="center"/>
              <w:rPr>
                <w:rFonts w:ascii="GHEA Grapalat" w:hAnsi="GHEA Grapalat" w:cs="Calibri"/>
                <w:b/>
                <w:bCs/>
                <w:color w:val="000000"/>
                <w:sz w:val="18"/>
                <w:szCs w:val="18"/>
              </w:rPr>
            </w:pPr>
            <w:r w:rsidRPr="00656891">
              <w:rPr>
                <w:rFonts w:ascii="GHEA Grapalat" w:hAnsi="GHEA Grapalat" w:cs="Calibri"/>
                <w:b/>
                <w:bCs/>
                <w:color w:val="000000"/>
                <w:sz w:val="18"/>
                <w:szCs w:val="18"/>
              </w:rPr>
              <w:t>распределение по%</w:t>
            </w:r>
          </w:p>
        </w:tc>
      </w:tr>
      <w:tr w:rsidR="00656891" w:rsidRPr="00656891" w14:paraId="33A689CF" w14:textId="77777777" w:rsidTr="00656891">
        <w:trPr>
          <w:trHeight w:val="249"/>
          <w:jc w:val="center"/>
        </w:trPr>
        <w:tc>
          <w:tcPr>
            <w:tcW w:w="596" w:type="dxa"/>
            <w:shd w:val="clear" w:color="000000" w:fill="FFFFFF"/>
            <w:noWrap/>
            <w:vAlign w:val="center"/>
            <w:hideMark/>
          </w:tcPr>
          <w:p w14:paraId="438A21B9"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w:t>
            </w:r>
          </w:p>
        </w:tc>
        <w:tc>
          <w:tcPr>
            <w:tcW w:w="1834" w:type="dxa"/>
            <w:shd w:val="clear" w:color="000000" w:fill="FFFFFF"/>
            <w:noWrap/>
            <w:vAlign w:val="center"/>
          </w:tcPr>
          <w:p w14:paraId="253C87F5"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lang w:val="es-ES"/>
              </w:rPr>
              <w:t>треугольных, круглых и квадратных дорожны</w:t>
            </w:r>
            <w:r w:rsidRPr="00656891">
              <w:rPr>
                <w:rFonts w:ascii="GHEA Grapalat" w:hAnsi="GHEA Grapalat"/>
                <w:sz w:val="18"/>
                <w:szCs w:val="18"/>
              </w:rPr>
              <w:t>е</w:t>
            </w:r>
            <w:r w:rsidRPr="00656891">
              <w:rPr>
                <w:rFonts w:ascii="GHEA Grapalat" w:hAnsi="GHEA Grapalat"/>
                <w:sz w:val="18"/>
                <w:szCs w:val="18"/>
                <w:lang w:val="es-ES"/>
              </w:rPr>
              <w:t xml:space="preserve"> знак</w:t>
            </w:r>
            <w:r w:rsidRPr="00656891">
              <w:rPr>
                <w:rFonts w:ascii="GHEA Grapalat" w:hAnsi="GHEA Grapalat"/>
                <w:sz w:val="18"/>
                <w:szCs w:val="18"/>
              </w:rPr>
              <w:t>и</w:t>
            </w:r>
          </w:p>
          <w:p w14:paraId="1E387C00"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77F9D61A" w14:textId="77777777" w:rsidR="00656891" w:rsidRPr="00656891" w:rsidRDefault="00656891" w:rsidP="00B52CF9">
            <w:pPr>
              <w:jc w:val="both"/>
              <w:rPr>
                <w:rFonts w:ascii="GHEA Grapalat" w:hAnsi="GHEA Grapalat"/>
                <w:sz w:val="18"/>
                <w:szCs w:val="18"/>
              </w:rPr>
            </w:pPr>
            <w:r w:rsidRPr="00656891">
              <w:rPr>
                <w:rFonts w:ascii="GHEA Grapalat" w:hAnsi="GHEA Grapalat"/>
                <w:sz w:val="18"/>
                <w:szCs w:val="18"/>
                <w:lang w:val="es-ES"/>
              </w:rPr>
              <w:t>треугольных, круглых и квадратных дорожны</w:t>
            </w:r>
            <w:r w:rsidRPr="00656891">
              <w:rPr>
                <w:rFonts w:ascii="GHEA Grapalat" w:hAnsi="GHEA Grapalat"/>
                <w:sz w:val="18"/>
                <w:szCs w:val="18"/>
              </w:rPr>
              <w:t>е</w:t>
            </w:r>
            <w:r w:rsidRPr="00656891">
              <w:rPr>
                <w:rFonts w:ascii="GHEA Grapalat" w:hAnsi="GHEA Grapalat"/>
                <w:sz w:val="18"/>
                <w:szCs w:val="18"/>
                <w:lang w:val="es-ES"/>
              </w:rPr>
              <w:t xml:space="preserve"> знак</w:t>
            </w:r>
            <w:r w:rsidRPr="00656891">
              <w:rPr>
                <w:rFonts w:ascii="GHEA Grapalat" w:hAnsi="GHEA Grapalat"/>
                <w:sz w:val="18"/>
                <w:szCs w:val="18"/>
              </w:rPr>
              <w:t>и</w:t>
            </w:r>
            <w:r w:rsidRPr="00656891">
              <w:rPr>
                <w:rFonts w:ascii="GHEA Grapalat" w:hAnsi="GHEA Grapalat" w:cs="Calibri"/>
                <w:sz w:val="18"/>
                <w:szCs w:val="18"/>
                <w:lang w:val="hy-AM"/>
              </w:rPr>
              <w:t xml:space="preserve">, </w:t>
            </w:r>
            <w:r w:rsidRPr="00656891">
              <w:rPr>
                <w:rFonts w:ascii="GHEA Grapalat" w:hAnsi="GHEA Grapalat"/>
                <w:sz w:val="18"/>
                <w:szCs w:val="18"/>
                <w:lang w:val="hy-AM"/>
              </w:rPr>
              <w:t>размеры треугольного знака: 900*900*900 мм, размеры квадратного знака: 700*700 мм, размеры круглого знака: d-700 мм.</w:t>
            </w:r>
          </w:p>
          <w:p w14:paraId="469795F0" w14:textId="77777777" w:rsidR="00656891" w:rsidRPr="00656891" w:rsidRDefault="00656891" w:rsidP="00B52CF9">
            <w:pPr>
              <w:jc w:val="both"/>
              <w:rPr>
                <w:rFonts w:ascii="GHEA Grapalat" w:hAnsi="GHEA Grapalat"/>
                <w:sz w:val="18"/>
                <w:szCs w:val="18"/>
              </w:rPr>
            </w:pPr>
            <w:r w:rsidRPr="00656891">
              <w:rPr>
                <w:rFonts w:ascii="GHEA Grapalat" w:hAnsi="GHEA Grapalat"/>
                <w:sz w:val="18"/>
                <w:szCs w:val="18"/>
                <w:lang w:val="hy-AM"/>
              </w:rPr>
              <w:t>Знак должен быть установлен на уже существующей стойке или опоре наружного освещения, крепление с 2 хомутами</w:t>
            </w:r>
            <w:r w:rsidRPr="00656891">
              <w:rPr>
                <w:rFonts w:ascii="GHEA Grapalat" w:hAnsi="GHEA Grapalat"/>
                <w:sz w:val="18"/>
                <w:szCs w:val="18"/>
              </w:rPr>
              <w:t>.</w:t>
            </w:r>
          </w:p>
        </w:tc>
        <w:tc>
          <w:tcPr>
            <w:tcW w:w="1343" w:type="dxa"/>
            <w:shd w:val="clear" w:color="000000" w:fill="FFFFFF"/>
            <w:vAlign w:val="center"/>
          </w:tcPr>
          <w:p w14:paraId="405FE0A5"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3939E638"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w:t>
            </w:r>
          </w:p>
        </w:tc>
        <w:tc>
          <w:tcPr>
            <w:tcW w:w="1502" w:type="dxa"/>
            <w:tcBorders>
              <w:top w:val="single" w:sz="8" w:space="0" w:color="auto"/>
              <w:left w:val="nil"/>
              <w:bottom w:val="single" w:sz="8" w:space="0" w:color="auto"/>
              <w:right w:val="single" w:sz="4" w:space="0" w:color="auto"/>
            </w:tcBorders>
            <w:shd w:val="clear" w:color="000000" w:fill="FFFFFF"/>
            <w:noWrap/>
            <w:vAlign w:val="center"/>
          </w:tcPr>
          <w:p w14:paraId="7D41C8B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21780</w:t>
            </w:r>
          </w:p>
        </w:tc>
        <w:tc>
          <w:tcPr>
            <w:tcW w:w="1216" w:type="dxa"/>
            <w:tcBorders>
              <w:top w:val="single" w:sz="8" w:space="0" w:color="auto"/>
              <w:left w:val="single" w:sz="4" w:space="0" w:color="auto"/>
              <w:bottom w:val="single" w:sz="8" w:space="0" w:color="auto"/>
              <w:right w:val="single" w:sz="8" w:space="0" w:color="auto"/>
            </w:tcBorders>
            <w:shd w:val="clear" w:color="000000" w:fill="FFFFFF"/>
            <w:vAlign w:val="center"/>
          </w:tcPr>
          <w:p w14:paraId="5FBEBEB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lang w:val="hy-AM"/>
              </w:rPr>
              <w:t>3.723</w:t>
            </w:r>
          </w:p>
        </w:tc>
      </w:tr>
      <w:tr w:rsidR="00656891" w:rsidRPr="00656891" w14:paraId="7B1EA8D4" w14:textId="77777777" w:rsidTr="00656891">
        <w:trPr>
          <w:trHeight w:val="249"/>
          <w:jc w:val="center"/>
        </w:trPr>
        <w:tc>
          <w:tcPr>
            <w:tcW w:w="596" w:type="dxa"/>
            <w:shd w:val="clear" w:color="000000" w:fill="FFFFFF"/>
            <w:noWrap/>
            <w:vAlign w:val="center"/>
            <w:hideMark/>
          </w:tcPr>
          <w:p w14:paraId="17018732"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2</w:t>
            </w:r>
          </w:p>
        </w:tc>
        <w:tc>
          <w:tcPr>
            <w:tcW w:w="1834" w:type="dxa"/>
            <w:shd w:val="clear" w:color="000000" w:fill="FFFFFF"/>
            <w:noWrap/>
            <w:vAlign w:val="center"/>
          </w:tcPr>
          <w:p w14:paraId="30AC3719"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sz w:val="18"/>
                <w:szCs w:val="18"/>
                <w:lang w:val="es-ES"/>
              </w:rPr>
              <w:t>Дорожн</w:t>
            </w:r>
            <w:r w:rsidRPr="00656891">
              <w:rPr>
                <w:rFonts w:ascii="GHEA Grapalat" w:hAnsi="GHEA Grapalat"/>
                <w:sz w:val="18"/>
                <w:szCs w:val="18"/>
              </w:rPr>
              <w:t xml:space="preserve">ый </w:t>
            </w:r>
            <w:r w:rsidRPr="00656891">
              <w:rPr>
                <w:rFonts w:ascii="GHEA Grapalat" w:hAnsi="GHEA Grapalat"/>
                <w:sz w:val="18"/>
                <w:szCs w:val="18"/>
                <w:lang w:val="es-ES"/>
              </w:rPr>
              <w:t xml:space="preserve">знак </w:t>
            </w:r>
            <w:r w:rsidRPr="00656891">
              <w:rPr>
                <w:rFonts w:ascii="GHEA Grapalat" w:hAnsi="GHEA Grapalat" w:cs="Calibri"/>
                <w:sz w:val="18"/>
                <w:szCs w:val="18"/>
              </w:rPr>
              <w:t>5.19.1-2</w:t>
            </w:r>
          </w:p>
        </w:tc>
        <w:tc>
          <w:tcPr>
            <w:tcW w:w="3528" w:type="dxa"/>
            <w:shd w:val="clear" w:color="000000" w:fill="FFFFFF"/>
            <w:vAlign w:val="center"/>
          </w:tcPr>
          <w:p w14:paraId="59CA7AD2" w14:textId="77777777" w:rsidR="00656891" w:rsidRPr="00656891" w:rsidRDefault="00656891" w:rsidP="00B52CF9">
            <w:pPr>
              <w:jc w:val="both"/>
              <w:rPr>
                <w:rFonts w:ascii="GHEA Grapalat" w:hAnsi="GHEA Grapalat" w:cs="Calibri"/>
                <w:sz w:val="18"/>
                <w:szCs w:val="18"/>
                <w:lang w:val="hy-AM"/>
              </w:rPr>
            </w:pPr>
            <w:r w:rsidRPr="00656891">
              <w:rPr>
                <w:rFonts w:ascii="GHEA Grapalat" w:hAnsi="GHEA Grapalat"/>
                <w:sz w:val="18"/>
                <w:szCs w:val="18"/>
                <w:lang w:val="es-ES"/>
              </w:rPr>
              <w:t>Дорожн</w:t>
            </w:r>
            <w:r w:rsidRPr="00656891">
              <w:rPr>
                <w:rFonts w:ascii="GHEA Grapalat" w:hAnsi="GHEA Grapalat"/>
                <w:sz w:val="18"/>
                <w:szCs w:val="18"/>
              </w:rPr>
              <w:t xml:space="preserve">ый </w:t>
            </w:r>
            <w:r w:rsidRPr="00656891">
              <w:rPr>
                <w:rFonts w:ascii="GHEA Grapalat" w:hAnsi="GHEA Grapalat"/>
                <w:sz w:val="18"/>
                <w:szCs w:val="18"/>
                <w:lang w:val="es-ES"/>
              </w:rPr>
              <w:t xml:space="preserve">знак </w:t>
            </w:r>
            <w:r w:rsidRPr="00656891">
              <w:rPr>
                <w:rFonts w:ascii="GHEA Grapalat" w:hAnsi="GHEA Grapalat" w:cs="Calibri"/>
                <w:sz w:val="18"/>
                <w:szCs w:val="18"/>
              </w:rPr>
              <w:t>5.19.1-2</w:t>
            </w:r>
            <w:r w:rsidRPr="00656891">
              <w:rPr>
                <w:rFonts w:ascii="GHEA Grapalat" w:hAnsi="GHEA Grapalat" w:cs="Calibri"/>
                <w:sz w:val="18"/>
                <w:szCs w:val="18"/>
                <w:lang w:val="hy-AM"/>
              </w:rPr>
              <w:t>,</w:t>
            </w:r>
            <w:r w:rsidRPr="00656891">
              <w:rPr>
                <w:rFonts w:ascii="GHEA Grapalat" w:hAnsi="GHEA Grapalat"/>
                <w:sz w:val="18"/>
                <w:szCs w:val="18"/>
                <w:lang w:val="hy-AM"/>
              </w:rPr>
              <w:t xml:space="preserve"> размеры</w:t>
            </w:r>
            <w:r w:rsidRPr="00656891">
              <w:rPr>
                <w:rFonts w:ascii="GHEA Grapalat" w:hAnsi="GHEA Grapalat" w:cs="Calibri"/>
                <w:sz w:val="18"/>
                <w:szCs w:val="18"/>
              </w:rPr>
              <w:t xml:space="preserve"> ՝ 900*900*900 </w:t>
            </w:r>
            <w:r w:rsidRPr="00656891">
              <w:rPr>
                <w:rFonts w:ascii="GHEA Grapalat" w:hAnsi="GHEA Grapalat"/>
                <w:sz w:val="18"/>
                <w:szCs w:val="18"/>
                <w:lang w:val="hy-AM"/>
              </w:rPr>
              <w:t>мм</w:t>
            </w:r>
            <w:r w:rsidRPr="00656891">
              <w:rPr>
                <w:rFonts w:ascii="GHEA Grapalat" w:hAnsi="GHEA Grapalat" w:cs="Calibri"/>
                <w:sz w:val="18"/>
                <w:szCs w:val="18"/>
              </w:rPr>
              <w:t xml:space="preserve"> (Желтый круг шириной 10 см)</w:t>
            </w:r>
            <w:r w:rsidRPr="00656891">
              <w:rPr>
                <w:rFonts w:ascii="GHEA Grapalat" w:hAnsi="GHEA Grapalat" w:cs="Calibri"/>
                <w:sz w:val="18"/>
                <w:szCs w:val="18"/>
                <w:lang w:val="hy-AM"/>
              </w:rPr>
              <w:t xml:space="preserve">: </w:t>
            </w:r>
            <w:r w:rsidRPr="00656891">
              <w:rPr>
                <w:rFonts w:ascii="GHEA Grapalat" w:hAnsi="GHEA Grapalat"/>
                <w:sz w:val="18"/>
                <w:szCs w:val="18"/>
                <w:lang w:val="hy-AM"/>
              </w:rPr>
              <w:t>Знак должен быть установлен на уже существующей стойке или опоре наружного освещения, крепление с 2 хомутами</w:t>
            </w:r>
            <w:r w:rsidRPr="00656891">
              <w:rPr>
                <w:rFonts w:ascii="GHEA Grapalat" w:hAnsi="GHEA Grapalat"/>
                <w:sz w:val="18"/>
                <w:szCs w:val="18"/>
              </w:rPr>
              <w:t>.</w:t>
            </w:r>
          </w:p>
        </w:tc>
        <w:tc>
          <w:tcPr>
            <w:tcW w:w="1343" w:type="dxa"/>
            <w:shd w:val="clear" w:color="000000" w:fill="FFFFFF"/>
            <w:vAlign w:val="center"/>
          </w:tcPr>
          <w:p w14:paraId="47D6A1B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10075BC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05598B4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24630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574131C1"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4.211</w:t>
            </w:r>
          </w:p>
        </w:tc>
      </w:tr>
      <w:tr w:rsidR="00656891" w:rsidRPr="00656891" w14:paraId="523E61DA" w14:textId="77777777" w:rsidTr="00656891">
        <w:trPr>
          <w:trHeight w:val="249"/>
          <w:jc w:val="center"/>
        </w:trPr>
        <w:tc>
          <w:tcPr>
            <w:tcW w:w="596" w:type="dxa"/>
            <w:shd w:val="clear" w:color="000000" w:fill="FFFFFF"/>
            <w:noWrap/>
            <w:vAlign w:val="center"/>
            <w:hideMark/>
          </w:tcPr>
          <w:p w14:paraId="623FC68C"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3</w:t>
            </w:r>
          </w:p>
        </w:tc>
        <w:tc>
          <w:tcPr>
            <w:tcW w:w="1834" w:type="dxa"/>
            <w:shd w:val="clear" w:color="000000" w:fill="FFFFFF"/>
            <w:noWrap/>
            <w:vAlign w:val="center"/>
          </w:tcPr>
          <w:p w14:paraId="43B0DAAD"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lang w:val="es-ES"/>
              </w:rPr>
              <w:t>дополнительной информационной вывески</w:t>
            </w:r>
            <w:r w:rsidRPr="00656891">
              <w:rPr>
                <w:rFonts w:ascii="GHEA Grapalat" w:hAnsi="GHEA Grapalat"/>
                <w:sz w:val="18"/>
                <w:szCs w:val="18"/>
                <w:lang w:val="hy-AM"/>
              </w:rPr>
              <w:t xml:space="preserve"> </w:t>
            </w:r>
            <w:r w:rsidRPr="00656891">
              <w:rPr>
                <w:rFonts w:ascii="GHEA Grapalat" w:hAnsi="GHEA Grapalat"/>
                <w:sz w:val="18"/>
                <w:szCs w:val="18"/>
              </w:rPr>
              <w:t>(таблицы)</w:t>
            </w:r>
          </w:p>
          <w:p w14:paraId="72C1F550"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15ECEF6F" w14:textId="77777777" w:rsidR="00656891" w:rsidRPr="00656891" w:rsidRDefault="00656891" w:rsidP="00B52CF9">
            <w:pPr>
              <w:jc w:val="both"/>
              <w:rPr>
                <w:rFonts w:ascii="GHEA Grapalat" w:hAnsi="GHEA Grapalat" w:cs="Calibri"/>
                <w:sz w:val="18"/>
                <w:szCs w:val="18"/>
              </w:rPr>
            </w:pPr>
            <w:r w:rsidRPr="00656891">
              <w:rPr>
                <w:rFonts w:ascii="GHEA Grapalat" w:hAnsi="GHEA Grapalat"/>
                <w:sz w:val="18"/>
                <w:szCs w:val="18"/>
                <w:lang w:val="es-ES"/>
              </w:rPr>
              <w:t>дополнительной информационной вывески</w:t>
            </w:r>
            <w:r w:rsidRPr="00656891">
              <w:rPr>
                <w:rFonts w:ascii="GHEA Grapalat" w:hAnsi="GHEA Grapalat"/>
                <w:sz w:val="18"/>
                <w:szCs w:val="18"/>
              </w:rPr>
              <w:t xml:space="preserve">(таблицы), </w:t>
            </w:r>
            <w:r w:rsidRPr="00656891">
              <w:rPr>
                <w:rFonts w:ascii="GHEA Grapalat" w:hAnsi="GHEA Grapalat"/>
                <w:sz w:val="18"/>
                <w:szCs w:val="18"/>
                <w:lang w:val="hy-AM"/>
              </w:rPr>
              <w:t>размеры: 700*350 мм.Дорожный знак дополнительной информации размещается вместе с основным дорожным знаком на опоре наружного освещения или на стойке, крепление с 2 хомутами</w:t>
            </w:r>
            <w:r w:rsidRPr="00656891">
              <w:rPr>
                <w:rFonts w:ascii="GHEA Grapalat" w:hAnsi="GHEA Grapalat"/>
                <w:sz w:val="18"/>
                <w:szCs w:val="18"/>
              </w:rPr>
              <w:t>.</w:t>
            </w:r>
          </w:p>
        </w:tc>
        <w:tc>
          <w:tcPr>
            <w:tcW w:w="1343" w:type="dxa"/>
            <w:shd w:val="clear" w:color="000000" w:fill="FFFFFF"/>
            <w:vAlign w:val="center"/>
          </w:tcPr>
          <w:p w14:paraId="3DAA220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42E95DC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0DBFB4A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11360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0E82FD5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1.942</w:t>
            </w:r>
          </w:p>
        </w:tc>
      </w:tr>
      <w:tr w:rsidR="00656891" w:rsidRPr="00656891" w14:paraId="561B844F" w14:textId="77777777" w:rsidTr="00656891">
        <w:trPr>
          <w:trHeight w:val="249"/>
          <w:jc w:val="center"/>
        </w:trPr>
        <w:tc>
          <w:tcPr>
            <w:tcW w:w="596" w:type="dxa"/>
            <w:shd w:val="clear" w:color="000000" w:fill="FFFFFF"/>
            <w:noWrap/>
            <w:vAlign w:val="center"/>
            <w:hideMark/>
          </w:tcPr>
          <w:p w14:paraId="3E3CC136"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4</w:t>
            </w:r>
          </w:p>
        </w:tc>
        <w:tc>
          <w:tcPr>
            <w:tcW w:w="1834" w:type="dxa"/>
            <w:shd w:val="clear" w:color="000000" w:fill="FFFFFF"/>
            <w:noWrap/>
            <w:vAlign w:val="center"/>
          </w:tcPr>
          <w:p w14:paraId="3BCD065D"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дорожны</w:t>
            </w:r>
            <w:r w:rsidRPr="00656891">
              <w:rPr>
                <w:rFonts w:ascii="GHEA Grapalat" w:hAnsi="GHEA Grapalat" w:cs="Calibri"/>
                <w:sz w:val="18"/>
                <w:szCs w:val="18"/>
              </w:rPr>
              <w:t>е</w:t>
            </w:r>
            <w:r w:rsidRPr="00656891">
              <w:rPr>
                <w:rFonts w:ascii="GHEA Grapalat" w:hAnsi="GHEA Grapalat" w:cs="Calibri"/>
                <w:sz w:val="18"/>
                <w:szCs w:val="18"/>
                <w:lang w:val="es-ES"/>
              </w:rPr>
              <w:t xml:space="preserve"> знак</w:t>
            </w:r>
            <w:r w:rsidRPr="00656891">
              <w:rPr>
                <w:rFonts w:ascii="GHEA Grapalat" w:hAnsi="GHEA Grapalat" w:cs="Calibri"/>
                <w:sz w:val="18"/>
                <w:szCs w:val="18"/>
              </w:rPr>
              <w:t>и</w:t>
            </w:r>
          </w:p>
          <w:p w14:paraId="4379FE25"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1.34.1, 1.34.2, 1.34.3, 8.22.1, 8.22.2, 8.22.3</w:t>
            </w:r>
          </w:p>
        </w:tc>
        <w:tc>
          <w:tcPr>
            <w:tcW w:w="3528" w:type="dxa"/>
            <w:shd w:val="clear" w:color="000000" w:fill="FFFFFF"/>
            <w:vAlign w:val="center"/>
          </w:tcPr>
          <w:p w14:paraId="3A179B8C"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Дорожный </w:t>
            </w:r>
            <w:r w:rsidRPr="00656891">
              <w:rPr>
                <w:rFonts w:ascii="GHEA Grapalat" w:hAnsi="GHEA Grapalat" w:cs="Calibri"/>
                <w:sz w:val="18"/>
                <w:szCs w:val="18"/>
                <w:lang w:val="hy-AM"/>
              </w:rPr>
              <w:t>1.34.1, 1.34.2,1.34.3,8.22.1, 8.22.2, 8.22.3 должен быть установлен на уже существующей стойке или опоре наружного освещения, крепление с 2 хомутами</w:t>
            </w:r>
            <w:r w:rsidRPr="00656891">
              <w:rPr>
                <w:rFonts w:ascii="GHEA Grapalat" w:hAnsi="GHEA Grapalat" w:cs="Calibri"/>
                <w:sz w:val="18"/>
                <w:szCs w:val="18"/>
              </w:rPr>
              <w:t>.</w:t>
            </w:r>
          </w:p>
        </w:tc>
        <w:tc>
          <w:tcPr>
            <w:tcW w:w="1343" w:type="dxa"/>
            <w:shd w:val="clear" w:color="000000" w:fill="FFFFFF"/>
            <w:vAlign w:val="center"/>
          </w:tcPr>
          <w:p w14:paraId="36B715F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28D3535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4E32096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17730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70A070F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3.031</w:t>
            </w:r>
          </w:p>
        </w:tc>
      </w:tr>
      <w:tr w:rsidR="00656891" w:rsidRPr="00656891" w14:paraId="55B7774E" w14:textId="77777777" w:rsidTr="00656891">
        <w:trPr>
          <w:trHeight w:val="249"/>
          <w:jc w:val="center"/>
        </w:trPr>
        <w:tc>
          <w:tcPr>
            <w:tcW w:w="596" w:type="dxa"/>
            <w:shd w:val="clear" w:color="000000" w:fill="FFFFFF"/>
            <w:noWrap/>
            <w:vAlign w:val="center"/>
            <w:hideMark/>
          </w:tcPr>
          <w:p w14:paraId="78AFA1D6"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5</w:t>
            </w:r>
          </w:p>
        </w:tc>
        <w:tc>
          <w:tcPr>
            <w:tcW w:w="1834" w:type="dxa"/>
            <w:shd w:val="clear" w:color="000000" w:fill="FFFFFF"/>
            <w:noWrap/>
            <w:vAlign w:val="center"/>
          </w:tcPr>
          <w:p w14:paraId="04E09877"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hy-AM"/>
              </w:rPr>
              <w:t>5.15.1</w:t>
            </w:r>
          </w:p>
        </w:tc>
        <w:tc>
          <w:tcPr>
            <w:tcW w:w="3528" w:type="dxa"/>
            <w:shd w:val="clear" w:color="000000" w:fill="FFFFFF"/>
            <w:vAlign w:val="center"/>
          </w:tcPr>
          <w:p w14:paraId="3745BB50"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hy-AM"/>
              </w:rPr>
              <w:t>5.15.1 должен быть установлен между уже существующими 2 параллельными канатами, закрепляется снизу и сверху, (или)на уже существующей стойке или опоре наружного освещения, крепление с 2 хомутами</w:t>
            </w:r>
            <w:r w:rsidRPr="00656891">
              <w:rPr>
                <w:rFonts w:ascii="GHEA Grapalat" w:hAnsi="GHEA Grapalat" w:cs="Calibri"/>
                <w:sz w:val="18"/>
                <w:szCs w:val="18"/>
              </w:rPr>
              <w:t>.</w:t>
            </w:r>
          </w:p>
        </w:tc>
        <w:tc>
          <w:tcPr>
            <w:tcW w:w="1343" w:type="dxa"/>
            <w:shd w:val="clear" w:color="000000" w:fill="FFFFFF"/>
            <w:vAlign w:val="center"/>
          </w:tcPr>
          <w:p w14:paraId="092FBAB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071BB3D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4CCFD88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26140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5CB2E2E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4.469</w:t>
            </w:r>
          </w:p>
        </w:tc>
      </w:tr>
      <w:tr w:rsidR="00656891" w:rsidRPr="00656891" w14:paraId="4BD240CC" w14:textId="77777777" w:rsidTr="00656891">
        <w:trPr>
          <w:trHeight w:val="249"/>
          <w:jc w:val="center"/>
        </w:trPr>
        <w:tc>
          <w:tcPr>
            <w:tcW w:w="596" w:type="dxa"/>
            <w:shd w:val="clear" w:color="000000" w:fill="FFFFFF"/>
            <w:noWrap/>
            <w:vAlign w:val="center"/>
            <w:hideMark/>
          </w:tcPr>
          <w:p w14:paraId="7A68DECC"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6</w:t>
            </w:r>
          </w:p>
        </w:tc>
        <w:tc>
          <w:tcPr>
            <w:tcW w:w="1834" w:type="dxa"/>
            <w:shd w:val="clear" w:color="000000" w:fill="FFFFFF"/>
            <w:noWrap/>
            <w:vAlign w:val="center"/>
          </w:tcPr>
          <w:p w14:paraId="243834CB"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es-ES"/>
              </w:rPr>
              <w:t>5.15.2</w:t>
            </w:r>
          </w:p>
        </w:tc>
        <w:tc>
          <w:tcPr>
            <w:tcW w:w="3528" w:type="dxa"/>
            <w:shd w:val="clear" w:color="000000" w:fill="FFFFFF"/>
            <w:vAlign w:val="center"/>
          </w:tcPr>
          <w:p w14:paraId="1B4E0CD1"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es-ES"/>
              </w:rPr>
              <w:t xml:space="preserve">5.15.2 </w:t>
            </w:r>
            <w:r w:rsidRPr="00656891">
              <w:rPr>
                <w:rFonts w:ascii="GHEA Grapalat" w:hAnsi="GHEA Grapalat" w:cs="Calibri"/>
                <w:sz w:val="18"/>
                <w:szCs w:val="18"/>
                <w:lang w:val="hy-AM"/>
              </w:rPr>
              <w:t>размеры: 700*700 мм.5.15.</w:t>
            </w:r>
            <w:r w:rsidRPr="00656891">
              <w:rPr>
                <w:rFonts w:ascii="GHEA Grapalat" w:hAnsi="GHEA Grapalat" w:cs="Calibri"/>
                <w:sz w:val="18"/>
                <w:szCs w:val="18"/>
              </w:rPr>
              <w:t>2</w:t>
            </w:r>
            <w:r w:rsidRPr="00656891">
              <w:rPr>
                <w:rFonts w:ascii="GHEA Grapalat" w:hAnsi="GHEA Grapalat" w:cs="Calibri"/>
                <w:sz w:val="18"/>
                <w:szCs w:val="18"/>
                <w:lang w:val="hy-AM"/>
              </w:rPr>
              <w:t xml:space="preserve"> должен быть установлен между уже существующими 2 параллельными канатами, закрепляется снизу и сверху</w:t>
            </w:r>
          </w:p>
        </w:tc>
        <w:tc>
          <w:tcPr>
            <w:tcW w:w="1343" w:type="dxa"/>
            <w:shd w:val="clear" w:color="000000" w:fill="FFFFFF"/>
            <w:vAlign w:val="center"/>
          </w:tcPr>
          <w:p w14:paraId="1C4E62D4"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06321BA3"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4B5AEDA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22730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7A5C8E7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3.886</w:t>
            </w:r>
          </w:p>
        </w:tc>
      </w:tr>
      <w:tr w:rsidR="00656891" w:rsidRPr="00656891" w14:paraId="3EE57FF5" w14:textId="77777777" w:rsidTr="00656891">
        <w:trPr>
          <w:trHeight w:val="249"/>
          <w:jc w:val="center"/>
        </w:trPr>
        <w:tc>
          <w:tcPr>
            <w:tcW w:w="596" w:type="dxa"/>
            <w:shd w:val="clear" w:color="000000" w:fill="FFFFFF"/>
            <w:noWrap/>
            <w:vAlign w:val="center"/>
            <w:hideMark/>
          </w:tcPr>
          <w:p w14:paraId="5C0CBCBB"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7</w:t>
            </w:r>
          </w:p>
        </w:tc>
        <w:tc>
          <w:tcPr>
            <w:tcW w:w="1834" w:type="dxa"/>
            <w:shd w:val="clear" w:color="000000" w:fill="FFFFFF"/>
            <w:noWrap/>
            <w:vAlign w:val="center"/>
          </w:tcPr>
          <w:p w14:paraId="6FB13DFA"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дорожн</w:t>
            </w:r>
            <w:r w:rsidRPr="00656891">
              <w:rPr>
                <w:rFonts w:ascii="GHEA Grapalat" w:hAnsi="GHEA Grapalat" w:cs="Calibri"/>
                <w:sz w:val="18"/>
                <w:szCs w:val="18"/>
              </w:rPr>
              <w:t>ий</w:t>
            </w:r>
            <w:r w:rsidRPr="00656891">
              <w:rPr>
                <w:rFonts w:ascii="GHEA Grapalat" w:hAnsi="GHEA Grapalat" w:cs="Calibri"/>
                <w:sz w:val="18"/>
                <w:szCs w:val="18"/>
                <w:lang w:val="es-ES"/>
              </w:rPr>
              <w:t xml:space="preserve"> знак 5.1</w:t>
            </w:r>
            <w:r w:rsidRPr="00656891">
              <w:rPr>
                <w:rFonts w:ascii="GHEA Grapalat" w:hAnsi="GHEA Grapalat" w:cs="Calibri"/>
                <w:sz w:val="18"/>
                <w:szCs w:val="18"/>
              </w:rPr>
              <w:t>6</w:t>
            </w:r>
          </w:p>
          <w:p w14:paraId="7DA39D2C"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08D19CD8"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lang w:val="es-ES"/>
              </w:rPr>
              <w:t>дорожн</w:t>
            </w:r>
            <w:r w:rsidRPr="00656891">
              <w:rPr>
                <w:rFonts w:ascii="GHEA Grapalat" w:hAnsi="GHEA Grapalat" w:cs="Calibri"/>
                <w:sz w:val="18"/>
                <w:szCs w:val="18"/>
              </w:rPr>
              <w:t>ий</w:t>
            </w:r>
            <w:r w:rsidRPr="00656891">
              <w:rPr>
                <w:rFonts w:ascii="GHEA Grapalat" w:hAnsi="GHEA Grapalat" w:cs="Calibri"/>
                <w:sz w:val="18"/>
                <w:szCs w:val="18"/>
                <w:lang w:val="es-ES"/>
              </w:rPr>
              <w:t xml:space="preserve"> знак 5.1</w:t>
            </w:r>
            <w:r w:rsidRPr="00656891">
              <w:rPr>
                <w:rFonts w:ascii="GHEA Grapalat" w:hAnsi="GHEA Grapalat" w:cs="Calibri"/>
                <w:sz w:val="18"/>
                <w:szCs w:val="18"/>
              </w:rPr>
              <w:t xml:space="preserve">6, </w:t>
            </w:r>
            <w:r w:rsidRPr="00656891">
              <w:rPr>
                <w:rFonts w:ascii="GHEA Grapalat" w:hAnsi="GHEA Grapalat" w:cs="Calibri"/>
                <w:sz w:val="18"/>
                <w:szCs w:val="18"/>
                <w:lang w:val="hy-AM"/>
              </w:rPr>
              <w:t>размеры:</w:t>
            </w:r>
            <w:r w:rsidRPr="00656891">
              <w:rPr>
                <w:rFonts w:ascii="GHEA Grapalat" w:hAnsi="GHEA Grapalat" w:cs="Calibri"/>
                <w:sz w:val="18"/>
                <w:szCs w:val="18"/>
                <w:lang w:val="es-ES"/>
              </w:rPr>
              <w:t>90</w:t>
            </w:r>
            <w:r w:rsidRPr="00656891">
              <w:rPr>
                <w:rFonts w:ascii="GHEA Grapalat" w:hAnsi="GHEA Grapalat" w:cs="Calibri"/>
                <w:sz w:val="18"/>
                <w:szCs w:val="18"/>
                <w:lang w:val="hy-AM"/>
              </w:rPr>
              <w:t>0</w:t>
            </w:r>
            <w:r w:rsidRPr="00656891">
              <w:rPr>
                <w:rFonts w:ascii="GHEA Grapalat" w:hAnsi="GHEA Grapalat" w:cs="Calibri"/>
                <w:sz w:val="18"/>
                <w:szCs w:val="18"/>
                <w:lang w:val="es-ES"/>
              </w:rPr>
              <w:t>*60</w:t>
            </w:r>
            <w:r w:rsidRPr="00656891">
              <w:rPr>
                <w:rFonts w:ascii="GHEA Grapalat" w:hAnsi="GHEA Grapalat" w:cs="Calibri"/>
                <w:sz w:val="18"/>
                <w:szCs w:val="18"/>
                <w:lang w:val="hy-AM"/>
              </w:rPr>
              <w:t>0</w:t>
            </w:r>
            <w:r w:rsidRPr="00656891">
              <w:rPr>
                <w:rFonts w:ascii="GHEA Grapalat" w:hAnsi="GHEA Grapalat" w:cs="Calibri"/>
                <w:sz w:val="18"/>
                <w:szCs w:val="18"/>
              </w:rPr>
              <w:t xml:space="preserve"> мм</w:t>
            </w:r>
            <w:r w:rsidRPr="00656891">
              <w:rPr>
                <w:rFonts w:ascii="GHEA Grapalat" w:hAnsi="GHEA Grapalat" w:cs="Calibri"/>
                <w:sz w:val="18"/>
                <w:szCs w:val="18"/>
                <w:lang w:val="es-ES"/>
              </w:rPr>
              <w:t>.</w:t>
            </w:r>
          </w:p>
          <w:p w14:paraId="6C7AC7AF" w14:textId="77777777" w:rsidR="00656891" w:rsidRPr="00656891" w:rsidRDefault="00656891" w:rsidP="00B52CF9">
            <w:pPr>
              <w:jc w:val="both"/>
              <w:rPr>
                <w:rFonts w:ascii="GHEA Grapalat" w:hAnsi="GHEA Grapalat" w:cs="Calibri"/>
                <w:sz w:val="18"/>
                <w:szCs w:val="18"/>
                <w:lang w:val="es-ES"/>
              </w:rPr>
            </w:pPr>
            <w:r w:rsidRPr="00656891">
              <w:rPr>
                <w:rFonts w:ascii="GHEA Grapalat" w:hAnsi="GHEA Grapalat" w:cs="Calibri"/>
                <w:sz w:val="18"/>
                <w:szCs w:val="18"/>
                <w:lang w:val="es-ES"/>
              </w:rPr>
              <w:lastRenderedPageBreak/>
              <w:t>Знак 5.16 /знак остановки/должен быть установлен на скелет уже существующего знака остановки.</w:t>
            </w:r>
          </w:p>
        </w:tc>
        <w:tc>
          <w:tcPr>
            <w:tcW w:w="1343" w:type="dxa"/>
            <w:shd w:val="clear" w:color="000000" w:fill="FFFFFF"/>
            <w:vAlign w:val="center"/>
          </w:tcPr>
          <w:p w14:paraId="3D4B6DC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lastRenderedPageBreak/>
              <w:t>шт.</w:t>
            </w:r>
          </w:p>
        </w:tc>
        <w:tc>
          <w:tcPr>
            <w:tcW w:w="956" w:type="dxa"/>
            <w:shd w:val="clear" w:color="000000" w:fill="FFFFFF"/>
            <w:noWrap/>
            <w:vAlign w:val="center"/>
          </w:tcPr>
          <w:p w14:paraId="11BF1FA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6C2EBBA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23680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57E31D3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4.048</w:t>
            </w:r>
          </w:p>
        </w:tc>
      </w:tr>
      <w:tr w:rsidR="00656891" w:rsidRPr="00656891" w14:paraId="1545025C" w14:textId="77777777" w:rsidTr="00656891">
        <w:trPr>
          <w:trHeight w:val="249"/>
          <w:jc w:val="center"/>
        </w:trPr>
        <w:tc>
          <w:tcPr>
            <w:tcW w:w="596" w:type="dxa"/>
            <w:shd w:val="clear" w:color="000000" w:fill="FFFFFF"/>
            <w:noWrap/>
            <w:vAlign w:val="center"/>
            <w:hideMark/>
          </w:tcPr>
          <w:p w14:paraId="056AA8D5"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8</w:t>
            </w:r>
          </w:p>
        </w:tc>
        <w:tc>
          <w:tcPr>
            <w:tcW w:w="1834" w:type="dxa"/>
            <w:shd w:val="clear" w:color="000000" w:fill="FFFFFF"/>
            <w:noWrap/>
            <w:vAlign w:val="center"/>
          </w:tcPr>
          <w:p w14:paraId="67DBAA26"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дорожн</w:t>
            </w:r>
            <w:r w:rsidRPr="00656891">
              <w:rPr>
                <w:rFonts w:ascii="GHEA Grapalat" w:hAnsi="GHEA Grapalat" w:cs="Calibri"/>
                <w:sz w:val="18"/>
                <w:szCs w:val="18"/>
              </w:rPr>
              <w:t>ий</w:t>
            </w:r>
            <w:r w:rsidRPr="00656891">
              <w:rPr>
                <w:rFonts w:ascii="GHEA Grapalat" w:hAnsi="GHEA Grapalat" w:cs="Calibri"/>
                <w:sz w:val="18"/>
                <w:szCs w:val="18"/>
                <w:lang w:val="es-ES"/>
              </w:rPr>
              <w:t xml:space="preserve"> знак 5.1</w:t>
            </w:r>
            <w:r w:rsidRPr="00656891">
              <w:rPr>
                <w:rFonts w:ascii="GHEA Grapalat" w:hAnsi="GHEA Grapalat" w:cs="Calibri"/>
                <w:sz w:val="18"/>
                <w:szCs w:val="18"/>
              </w:rPr>
              <w:t>6</w:t>
            </w:r>
          </w:p>
          <w:p w14:paraId="711B6B8A"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43F97103"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lang w:val="es-ES"/>
              </w:rPr>
              <w:t>дорожн</w:t>
            </w:r>
            <w:r w:rsidRPr="00656891">
              <w:rPr>
                <w:rFonts w:ascii="GHEA Grapalat" w:hAnsi="GHEA Grapalat" w:cs="Calibri"/>
                <w:sz w:val="18"/>
                <w:szCs w:val="18"/>
              </w:rPr>
              <w:t>ий</w:t>
            </w:r>
            <w:r w:rsidRPr="00656891">
              <w:rPr>
                <w:rFonts w:ascii="GHEA Grapalat" w:hAnsi="GHEA Grapalat" w:cs="Calibri"/>
                <w:sz w:val="18"/>
                <w:szCs w:val="18"/>
                <w:lang w:val="es-ES"/>
              </w:rPr>
              <w:t xml:space="preserve"> знак 5.1</w:t>
            </w:r>
            <w:r w:rsidRPr="00656891">
              <w:rPr>
                <w:rFonts w:ascii="GHEA Grapalat" w:hAnsi="GHEA Grapalat" w:cs="Calibri"/>
                <w:sz w:val="18"/>
                <w:szCs w:val="18"/>
              </w:rPr>
              <w:t>6</w:t>
            </w:r>
            <w:r w:rsidRPr="00656891">
              <w:rPr>
                <w:rFonts w:ascii="GHEA Grapalat" w:hAnsi="GHEA Grapalat"/>
                <w:sz w:val="18"/>
                <w:szCs w:val="18"/>
                <w:lang w:val="hy-AM"/>
              </w:rPr>
              <w:t xml:space="preserve"> </w:t>
            </w:r>
            <w:r w:rsidRPr="00656891">
              <w:rPr>
                <w:rFonts w:ascii="GHEA Grapalat" w:hAnsi="GHEA Grapalat" w:cs="Calibri"/>
                <w:sz w:val="18"/>
                <w:szCs w:val="18"/>
                <w:lang w:val="hy-AM"/>
              </w:rPr>
              <w:t>размеры:</w:t>
            </w:r>
            <w:r w:rsidRPr="00656891">
              <w:rPr>
                <w:rFonts w:ascii="GHEA Grapalat" w:hAnsi="GHEA Grapalat" w:cs="Calibri"/>
                <w:sz w:val="18"/>
                <w:szCs w:val="18"/>
              </w:rPr>
              <w:t xml:space="preserve"> </w:t>
            </w:r>
            <w:r w:rsidRPr="00656891">
              <w:rPr>
                <w:rFonts w:ascii="GHEA Grapalat" w:hAnsi="GHEA Grapalat" w:cs="Calibri"/>
                <w:sz w:val="18"/>
                <w:szCs w:val="18"/>
                <w:lang w:val="es-ES"/>
              </w:rPr>
              <w:t>90</w:t>
            </w:r>
            <w:r w:rsidRPr="00656891">
              <w:rPr>
                <w:rFonts w:ascii="GHEA Grapalat" w:hAnsi="GHEA Grapalat" w:cs="Calibri"/>
                <w:sz w:val="18"/>
                <w:szCs w:val="18"/>
                <w:lang w:val="hy-AM"/>
              </w:rPr>
              <w:t>0</w:t>
            </w:r>
            <w:r w:rsidRPr="00656891">
              <w:rPr>
                <w:rFonts w:ascii="GHEA Grapalat" w:hAnsi="GHEA Grapalat" w:cs="Calibri"/>
                <w:sz w:val="18"/>
                <w:szCs w:val="18"/>
                <w:lang w:val="es-ES"/>
              </w:rPr>
              <w:t>*60</w:t>
            </w:r>
            <w:r w:rsidRPr="00656891">
              <w:rPr>
                <w:rFonts w:ascii="GHEA Grapalat" w:hAnsi="GHEA Grapalat" w:cs="Calibri"/>
                <w:sz w:val="18"/>
                <w:szCs w:val="18"/>
                <w:lang w:val="hy-AM"/>
              </w:rPr>
              <w:t>0</w:t>
            </w:r>
            <w:r w:rsidRPr="00656891">
              <w:rPr>
                <w:rFonts w:ascii="GHEA Grapalat" w:hAnsi="GHEA Grapalat" w:cs="Calibri"/>
                <w:sz w:val="18"/>
                <w:szCs w:val="18"/>
              </w:rPr>
              <w:t xml:space="preserve"> мм</w:t>
            </w:r>
            <w:r w:rsidRPr="00656891">
              <w:rPr>
                <w:rFonts w:ascii="GHEA Grapalat" w:hAnsi="GHEA Grapalat" w:cs="Calibri"/>
                <w:sz w:val="18"/>
                <w:szCs w:val="18"/>
                <w:lang w:val="es-ES"/>
              </w:rPr>
              <w:t>.</w:t>
            </w:r>
            <w:r w:rsidRPr="00656891">
              <w:rPr>
                <w:rFonts w:ascii="GHEA Grapalat" w:hAnsi="GHEA Grapalat" w:cs="Calibri"/>
                <w:sz w:val="18"/>
                <w:szCs w:val="18"/>
              </w:rPr>
              <w:t xml:space="preserve"> </w:t>
            </w:r>
            <w:r w:rsidRPr="00656891">
              <w:rPr>
                <w:rFonts w:ascii="GHEA Grapalat" w:hAnsi="GHEA Grapalat" w:cs="Calibri"/>
                <w:sz w:val="18"/>
                <w:szCs w:val="18"/>
                <w:lang w:val="es-ES"/>
              </w:rPr>
              <w:t>Знак 5.16 /знак остановки/должен быть установлен</w:t>
            </w:r>
            <w:r w:rsidRPr="00656891">
              <w:rPr>
                <w:rFonts w:ascii="GHEA Grapalat" w:hAnsi="GHEA Grapalat" w:cs="Calibri"/>
                <w:sz w:val="18"/>
                <w:szCs w:val="18"/>
                <w:lang w:val="hy-AM"/>
              </w:rPr>
              <w:t>на уже существующей стойке или опоре наружного освещения, крепление с 2 хомутами</w:t>
            </w:r>
            <w:r w:rsidRPr="00656891">
              <w:rPr>
                <w:rFonts w:ascii="GHEA Grapalat" w:hAnsi="GHEA Grapalat" w:cs="Calibri"/>
                <w:sz w:val="18"/>
                <w:szCs w:val="18"/>
              </w:rPr>
              <w:t>.</w:t>
            </w:r>
          </w:p>
        </w:tc>
        <w:tc>
          <w:tcPr>
            <w:tcW w:w="1343" w:type="dxa"/>
            <w:shd w:val="clear" w:color="000000" w:fill="FFFFFF"/>
            <w:vAlign w:val="center"/>
          </w:tcPr>
          <w:p w14:paraId="53715EE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3F51889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35F22B8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17050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267C9AA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2.915</w:t>
            </w:r>
          </w:p>
        </w:tc>
      </w:tr>
      <w:tr w:rsidR="00656891" w:rsidRPr="00656891" w14:paraId="65142D18" w14:textId="77777777" w:rsidTr="00656891">
        <w:trPr>
          <w:trHeight w:val="249"/>
          <w:jc w:val="center"/>
        </w:trPr>
        <w:tc>
          <w:tcPr>
            <w:tcW w:w="596" w:type="dxa"/>
            <w:shd w:val="clear" w:color="000000" w:fill="FFFFFF"/>
            <w:noWrap/>
            <w:vAlign w:val="center"/>
            <w:hideMark/>
          </w:tcPr>
          <w:p w14:paraId="13783E2B"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9</w:t>
            </w:r>
          </w:p>
        </w:tc>
        <w:tc>
          <w:tcPr>
            <w:tcW w:w="1834" w:type="dxa"/>
            <w:shd w:val="clear" w:color="000000" w:fill="FFFFFF"/>
            <w:noWrap/>
            <w:vAlign w:val="center"/>
          </w:tcPr>
          <w:p w14:paraId="06F5BAB0"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lang w:val="es-ES"/>
              </w:rPr>
              <w:t>дорожны</w:t>
            </w:r>
            <w:r w:rsidRPr="00656891">
              <w:rPr>
                <w:rFonts w:ascii="GHEA Grapalat" w:hAnsi="GHEA Grapalat"/>
                <w:sz w:val="18"/>
                <w:szCs w:val="18"/>
              </w:rPr>
              <w:t>е</w:t>
            </w:r>
            <w:r w:rsidRPr="00656891">
              <w:rPr>
                <w:rFonts w:ascii="GHEA Grapalat" w:hAnsi="GHEA Grapalat"/>
                <w:sz w:val="18"/>
                <w:szCs w:val="18"/>
                <w:lang w:val="es-ES"/>
              </w:rPr>
              <w:t xml:space="preserve"> знак</w:t>
            </w:r>
            <w:r w:rsidRPr="00656891">
              <w:rPr>
                <w:rFonts w:ascii="GHEA Grapalat" w:hAnsi="GHEA Grapalat"/>
                <w:sz w:val="18"/>
                <w:szCs w:val="18"/>
              </w:rPr>
              <w:t>и</w:t>
            </w:r>
          </w:p>
          <w:p w14:paraId="1C0794DB"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sz w:val="18"/>
                <w:szCs w:val="18"/>
              </w:rPr>
              <w:t>/</w:t>
            </w:r>
            <w:r w:rsidRPr="00656891">
              <w:rPr>
                <w:rFonts w:ascii="GHEA Grapalat" w:hAnsi="GHEA Grapalat"/>
                <w:sz w:val="18"/>
                <w:szCs w:val="18"/>
                <w:lang w:val="es-ES"/>
              </w:rPr>
              <w:t>информационного знака (струйка)</w:t>
            </w:r>
            <w:r w:rsidRPr="00656891">
              <w:rPr>
                <w:rFonts w:ascii="GHEA Grapalat" w:hAnsi="GHEA Grapalat"/>
                <w:sz w:val="18"/>
                <w:szCs w:val="18"/>
              </w:rPr>
              <w:t>/</w:t>
            </w:r>
          </w:p>
        </w:tc>
        <w:tc>
          <w:tcPr>
            <w:tcW w:w="3528" w:type="dxa"/>
            <w:shd w:val="clear" w:color="000000" w:fill="FFFFFF"/>
            <w:vAlign w:val="center"/>
          </w:tcPr>
          <w:p w14:paraId="69E661C2"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Дорожный знак (информационный знак), каркас: 20*20 мм из новой неиспользуемой железной трубы толщиной 1,5-2 мм до 100*100 мм из новой неиспользуемой железной трубы толщиной 3-4 мм по заданию заказчика (разница в размерах трубы зависит от размеров стяжки), порошкообразную серую антикоррозионную краску. от одной полной трубы по заданию заказчика /разница в размерах трубы зависит от размеров стяжки/,  высота: 4,5 м, окрашенная в порошок или окрашенная в краситель, которая должна выполнять роль преобразователя ржавчины, основы и конечного декоративного покрытия</w:t>
            </w:r>
          </w:p>
          <w:p w14:paraId="46414544"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 Его можно наносить на поверхности, покрытые жесткой ржавчиной, ранее алкидно-уретоновой краской, быть устойчивым к коррозии и устойчивым к различным погодным условиям (например, Эмаль с метал, стройкой Миофе 771, антрацит, Ролакс Rolax.Цвет должен быть согласован с заказчиком. монтаж бетоном класса в - 15 по представленной схеме:</w:t>
            </w:r>
          </w:p>
        </w:tc>
        <w:tc>
          <w:tcPr>
            <w:tcW w:w="1343" w:type="dxa"/>
            <w:shd w:val="clear" w:color="000000" w:fill="FFFFFF"/>
            <w:vAlign w:val="center"/>
          </w:tcPr>
          <w:p w14:paraId="510B09D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lang w:val="hy-AM"/>
              </w:rPr>
              <w:t>кв. м</w:t>
            </w:r>
            <w:r w:rsidRPr="00656891">
              <w:rPr>
                <w:rFonts w:ascii="GHEA Grapalat" w:hAnsi="GHEA Grapalat"/>
                <w:sz w:val="18"/>
                <w:szCs w:val="18"/>
              </w:rPr>
              <w:t>.</w:t>
            </w:r>
          </w:p>
        </w:tc>
        <w:tc>
          <w:tcPr>
            <w:tcW w:w="956" w:type="dxa"/>
            <w:shd w:val="clear" w:color="000000" w:fill="FFFFFF"/>
            <w:noWrap/>
            <w:vAlign w:val="center"/>
          </w:tcPr>
          <w:p w14:paraId="2F8613B1"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45AE2DD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38650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6206D7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6.607</w:t>
            </w:r>
          </w:p>
        </w:tc>
      </w:tr>
      <w:tr w:rsidR="00656891" w:rsidRPr="00656891" w14:paraId="163A2087" w14:textId="77777777" w:rsidTr="00656891">
        <w:trPr>
          <w:trHeight w:val="249"/>
          <w:jc w:val="center"/>
        </w:trPr>
        <w:tc>
          <w:tcPr>
            <w:tcW w:w="596" w:type="dxa"/>
            <w:shd w:val="clear" w:color="000000" w:fill="FFFFFF"/>
            <w:noWrap/>
            <w:vAlign w:val="center"/>
            <w:hideMark/>
          </w:tcPr>
          <w:p w14:paraId="5212DAC4"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10</w:t>
            </w:r>
          </w:p>
        </w:tc>
        <w:tc>
          <w:tcPr>
            <w:tcW w:w="1834" w:type="dxa"/>
            <w:shd w:val="clear" w:color="000000" w:fill="FFFFFF"/>
            <w:noWrap/>
            <w:vAlign w:val="center"/>
          </w:tcPr>
          <w:p w14:paraId="385F845E"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es-ES"/>
              </w:rPr>
              <w:t>5.7.1-5</w:t>
            </w:r>
            <w:r w:rsidRPr="00656891">
              <w:rPr>
                <w:rFonts w:ascii="Cambria Math" w:hAnsi="Cambria Math" w:cs="Cambria Math"/>
                <w:sz w:val="18"/>
                <w:szCs w:val="18"/>
                <w:lang w:val="es-ES"/>
              </w:rPr>
              <w:t>․</w:t>
            </w:r>
            <w:r w:rsidRPr="00656891">
              <w:rPr>
                <w:rFonts w:ascii="GHEA Grapalat" w:hAnsi="GHEA Grapalat" w:cs="Calibri"/>
                <w:sz w:val="18"/>
                <w:szCs w:val="18"/>
                <w:lang w:val="es-ES"/>
              </w:rPr>
              <w:t>7</w:t>
            </w:r>
            <w:r w:rsidRPr="00656891">
              <w:rPr>
                <w:rFonts w:ascii="Cambria Math" w:hAnsi="Cambria Math" w:cs="Cambria Math"/>
                <w:sz w:val="18"/>
                <w:szCs w:val="18"/>
                <w:lang w:val="es-ES"/>
              </w:rPr>
              <w:t>․</w:t>
            </w:r>
            <w:r w:rsidRPr="00656891">
              <w:rPr>
                <w:rFonts w:ascii="GHEA Grapalat" w:hAnsi="GHEA Grapalat" w:cs="Calibri"/>
                <w:sz w:val="18"/>
                <w:szCs w:val="18"/>
                <w:lang w:val="es-ES"/>
              </w:rPr>
              <w:t>2, 6</w:t>
            </w:r>
            <w:r w:rsidRPr="00656891">
              <w:rPr>
                <w:rFonts w:ascii="Cambria Math" w:hAnsi="Cambria Math" w:cs="Cambria Math"/>
                <w:sz w:val="18"/>
                <w:szCs w:val="18"/>
                <w:lang w:val="es-ES"/>
              </w:rPr>
              <w:t>․</w:t>
            </w:r>
            <w:r w:rsidRPr="00656891">
              <w:rPr>
                <w:rFonts w:ascii="GHEA Grapalat" w:hAnsi="GHEA Grapalat" w:cs="Calibri"/>
                <w:sz w:val="18"/>
                <w:szCs w:val="18"/>
                <w:lang w:val="es-ES"/>
              </w:rPr>
              <w:t>15</w:t>
            </w:r>
            <w:r w:rsidRPr="00656891">
              <w:rPr>
                <w:rFonts w:ascii="Cambria Math" w:hAnsi="Cambria Math" w:cs="Cambria Math"/>
                <w:sz w:val="18"/>
                <w:szCs w:val="18"/>
                <w:lang w:val="es-ES"/>
              </w:rPr>
              <w:t>․</w:t>
            </w:r>
            <w:r w:rsidRPr="00656891">
              <w:rPr>
                <w:rFonts w:ascii="GHEA Grapalat" w:hAnsi="GHEA Grapalat" w:cs="Calibri"/>
                <w:sz w:val="18"/>
                <w:szCs w:val="18"/>
                <w:lang w:val="es-ES"/>
              </w:rPr>
              <w:t xml:space="preserve">1 </w:t>
            </w:r>
            <w:r w:rsidRPr="00656891">
              <w:rPr>
                <w:rFonts w:ascii="GHEA Grapalat" w:hAnsi="GHEA Grapalat" w:cs="Calibri"/>
                <w:sz w:val="18"/>
                <w:szCs w:val="18"/>
                <w:lang w:val="hy-AM"/>
              </w:rPr>
              <w:t>- 6</w:t>
            </w:r>
            <w:r w:rsidRPr="00656891">
              <w:rPr>
                <w:rFonts w:ascii="Cambria Math" w:hAnsi="Cambria Math" w:cs="Cambria Math"/>
                <w:sz w:val="18"/>
                <w:szCs w:val="18"/>
                <w:lang w:val="hy-AM"/>
              </w:rPr>
              <w:t>․</w:t>
            </w:r>
            <w:r w:rsidRPr="00656891">
              <w:rPr>
                <w:rFonts w:ascii="GHEA Grapalat" w:hAnsi="GHEA Grapalat" w:cs="Calibri"/>
                <w:sz w:val="18"/>
                <w:szCs w:val="18"/>
                <w:lang w:val="hy-AM"/>
              </w:rPr>
              <w:t>15</w:t>
            </w:r>
            <w:r w:rsidRPr="00656891">
              <w:rPr>
                <w:rFonts w:ascii="Cambria Math" w:hAnsi="Cambria Math" w:cs="Cambria Math"/>
                <w:sz w:val="18"/>
                <w:szCs w:val="18"/>
                <w:lang w:val="hy-AM"/>
              </w:rPr>
              <w:t>․</w:t>
            </w:r>
            <w:r w:rsidRPr="00656891">
              <w:rPr>
                <w:rFonts w:ascii="GHEA Grapalat" w:hAnsi="GHEA Grapalat" w:cs="Calibri"/>
                <w:sz w:val="18"/>
                <w:szCs w:val="18"/>
                <w:lang w:val="hy-AM"/>
              </w:rPr>
              <w:t>3</w:t>
            </w:r>
          </w:p>
        </w:tc>
        <w:tc>
          <w:tcPr>
            <w:tcW w:w="3528" w:type="dxa"/>
            <w:shd w:val="clear" w:color="000000" w:fill="FFFFFF"/>
            <w:vAlign w:val="center"/>
          </w:tcPr>
          <w:p w14:paraId="4365EAF5"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Дорожный знак </w:t>
            </w:r>
            <w:r w:rsidRPr="00656891">
              <w:rPr>
                <w:rFonts w:ascii="GHEA Grapalat" w:hAnsi="GHEA Grapalat" w:cs="Calibri"/>
                <w:sz w:val="18"/>
                <w:szCs w:val="18"/>
                <w:lang w:val="es-ES"/>
              </w:rPr>
              <w:t>5.7.1-5</w:t>
            </w:r>
            <w:r w:rsidRPr="00656891">
              <w:rPr>
                <w:rFonts w:ascii="Cambria Math" w:hAnsi="Cambria Math" w:cs="Cambria Math"/>
                <w:sz w:val="18"/>
                <w:szCs w:val="18"/>
                <w:lang w:val="es-ES"/>
              </w:rPr>
              <w:t>․</w:t>
            </w:r>
            <w:r w:rsidRPr="00656891">
              <w:rPr>
                <w:rFonts w:ascii="GHEA Grapalat" w:hAnsi="GHEA Grapalat" w:cs="Calibri"/>
                <w:sz w:val="18"/>
                <w:szCs w:val="18"/>
                <w:lang w:val="es-ES"/>
              </w:rPr>
              <w:t>7</w:t>
            </w:r>
            <w:r w:rsidRPr="00656891">
              <w:rPr>
                <w:rFonts w:ascii="Cambria Math" w:hAnsi="Cambria Math" w:cs="Cambria Math"/>
                <w:sz w:val="18"/>
                <w:szCs w:val="18"/>
                <w:lang w:val="es-ES"/>
              </w:rPr>
              <w:t>․</w:t>
            </w:r>
            <w:r w:rsidRPr="00656891">
              <w:rPr>
                <w:rFonts w:ascii="GHEA Grapalat" w:hAnsi="GHEA Grapalat" w:cs="Calibri"/>
                <w:sz w:val="18"/>
                <w:szCs w:val="18"/>
                <w:lang w:val="es-ES"/>
              </w:rPr>
              <w:t>2, 6</w:t>
            </w:r>
            <w:r w:rsidRPr="00656891">
              <w:rPr>
                <w:rFonts w:ascii="Cambria Math" w:hAnsi="Cambria Math" w:cs="Cambria Math"/>
                <w:sz w:val="18"/>
                <w:szCs w:val="18"/>
                <w:lang w:val="es-ES"/>
              </w:rPr>
              <w:t>․</w:t>
            </w:r>
            <w:r w:rsidRPr="00656891">
              <w:rPr>
                <w:rFonts w:ascii="GHEA Grapalat" w:hAnsi="GHEA Grapalat" w:cs="Calibri"/>
                <w:sz w:val="18"/>
                <w:szCs w:val="18"/>
                <w:lang w:val="es-ES"/>
              </w:rPr>
              <w:t>15</w:t>
            </w:r>
            <w:r w:rsidRPr="00656891">
              <w:rPr>
                <w:rFonts w:ascii="Cambria Math" w:hAnsi="Cambria Math" w:cs="Cambria Math"/>
                <w:sz w:val="18"/>
                <w:szCs w:val="18"/>
                <w:lang w:val="es-ES"/>
              </w:rPr>
              <w:t>․</w:t>
            </w:r>
            <w:r w:rsidRPr="00656891">
              <w:rPr>
                <w:rFonts w:ascii="GHEA Grapalat" w:hAnsi="GHEA Grapalat" w:cs="Calibri"/>
                <w:sz w:val="18"/>
                <w:szCs w:val="18"/>
                <w:lang w:val="es-ES"/>
              </w:rPr>
              <w:t xml:space="preserve">1 </w:t>
            </w:r>
            <w:r w:rsidRPr="00656891">
              <w:rPr>
                <w:rFonts w:ascii="GHEA Grapalat" w:hAnsi="GHEA Grapalat" w:cs="Calibri"/>
                <w:sz w:val="18"/>
                <w:szCs w:val="18"/>
                <w:lang w:val="hy-AM"/>
              </w:rPr>
              <w:t>- 6</w:t>
            </w:r>
            <w:r w:rsidRPr="00656891">
              <w:rPr>
                <w:rFonts w:ascii="Cambria Math" w:hAnsi="Cambria Math" w:cs="Cambria Math"/>
                <w:sz w:val="18"/>
                <w:szCs w:val="18"/>
                <w:lang w:val="hy-AM"/>
              </w:rPr>
              <w:t>․</w:t>
            </w:r>
            <w:r w:rsidRPr="00656891">
              <w:rPr>
                <w:rFonts w:ascii="GHEA Grapalat" w:hAnsi="GHEA Grapalat" w:cs="Calibri"/>
                <w:sz w:val="18"/>
                <w:szCs w:val="18"/>
                <w:lang w:val="hy-AM"/>
              </w:rPr>
              <w:t>15</w:t>
            </w:r>
            <w:r w:rsidRPr="00656891">
              <w:rPr>
                <w:rFonts w:ascii="Cambria Math" w:hAnsi="Cambria Math" w:cs="Cambria Math"/>
                <w:sz w:val="18"/>
                <w:szCs w:val="18"/>
                <w:lang w:val="hy-AM"/>
              </w:rPr>
              <w:t>․</w:t>
            </w:r>
            <w:r w:rsidRPr="00656891">
              <w:rPr>
                <w:rFonts w:ascii="GHEA Grapalat" w:hAnsi="GHEA Grapalat" w:cs="Calibri"/>
                <w:sz w:val="18"/>
                <w:szCs w:val="18"/>
                <w:lang w:val="hy-AM"/>
              </w:rPr>
              <w:t>3 размеры в соответствии с действующими нормами.Знакдолжен быть установлен на уже существующей стойке или опоре наружного освещения, крепление с 2 хомутами</w:t>
            </w:r>
            <w:r w:rsidRPr="00656891">
              <w:rPr>
                <w:rFonts w:ascii="GHEA Grapalat" w:hAnsi="GHEA Grapalat" w:cs="Calibri"/>
                <w:sz w:val="18"/>
                <w:szCs w:val="18"/>
              </w:rPr>
              <w:t>.</w:t>
            </w:r>
          </w:p>
        </w:tc>
        <w:tc>
          <w:tcPr>
            <w:tcW w:w="1343" w:type="dxa"/>
            <w:shd w:val="clear" w:color="000000" w:fill="FFFFFF"/>
            <w:vAlign w:val="center"/>
          </w:tcPr>
          <w:p w14:paraId="37F3868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147DCF5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39887A6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11360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3CC7891"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1.942</w:t>
            </w:r>
          </w:p>
        </w:tc>
      </w:tr>
      <w:tr w:rsidR="00656891" w:rsidRPr="00656891" w14:paraId="5A40A510" w14:textId="77777777" w:rsidTr="00656891">
        <w:trPr>
          <w:trHeight w:val="249"/>
          <w:jc w:val="center"/>
        </w:trPr>
        <w:tc>
          <w:tcPr>
            <w:tcW w:w="596" w:type="dxa"/>
            <w:shd w:val="clear" w:color="000000" w:fill="FFFFFF"/>
            <w:noWrap/>
            <w:vAlign w:val="center"/>
            <w:hideMark/>
          </w:tcPr>
          <w:p w14:paraId="4EFEAA51"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11</w:t>
            </w:r>
          </w:p>
        </w:tc>
        <w:tc>
          <w:tcPr>
            <w:tcW w:w="1834" w:type="dxa"/>
            <w:shd w:val="clear" w:color="000000" w:fill="FFFFFF"/>
            <w:noWrap/>
            <w:vAlign w:val="center"/>
          </w:tcPr>
          <w:p w14:paraId="1AD8C603"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Дорожн</w:t>
            </w:r>
            <w:r w:rsidRPr="00656891">
              <w:rPr>
                <w:rFonts w:ascii="GHEA Grapalat" w:hAnsi="GHEA Grapalat" w:cs="Calibri"/>
                <w:sz w:val="18"/>
                <w:szCs w:val="18"/>
              </w:rPr>
              <w:t xml:space="preserve">ый </w:t>
            </w:r>
            <w:r w:rsidRPr="00656891">
              <w:rPr>
                <w:rFonts w:ascii="GHEA Grapalat" w:hAnsi="GHEA Grapalat" w:cs="Calibri"/>
                <w:sz w:val="18"/>
                <w:szCs w:val="18"/>
                <w:lang w:val="es-ES"/>
              </w:rPr>
              <w:t xml:space="preserve">знак </w:t>
            </w:r>
            <w:r w:rsidRPr="00656891">
              <w:rPr>
                <w:rFonts w:ascii="GHEA Grapalat" w:hAnsi="GHEA Grapalat" w:cs="Calibri"/>
                <w:sz w:val="18"/>
                <w:szCs w:val="18"/>
                <w:lang w:val="hy-AM"/>
              </w:rPr>
              <w:t>5.1</w:t>
            </w:r>
            <w:r w:rsidRPr="00656891">
              <w:rPr>
                <w:rFonts w:ascii="GHEA Grapalat" w:hAnsi="GHEA Grapalat" w:cs="Calibri"/>
                <w:sz w:val="18"/>
                <w:szCs w:val="18"/>
              </w:rPr>
              <w:t>8</w:t>
            </w:r>
          </w:p>
          <w:p w14:paraId="093119BD"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3BB5276D"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lang w:val="hy-AM"/>
              </w:rPr>
              <w:t>размеры:</w:t>
            </w:r>
            <w:r w:rsidRPr="00656891">
              <w:rPr>
                <w:rFonts w:ascii="GHEA Grapalat" w:hAnsi="GHEA Grapalat" w:cs="Calibri"/>
                <w:sz w:val="18"/>
                <w:szCs w:val="18"/>
                <w:lang w:val="es-ES"/>
              </w:rPr>
              <w:t>90</w:t>
            </w:r>
            <w:r w:rsidRPr="00656891">
              <w:rPr>
                <w:rFonts w:ascii="GHEA Grapalat" w:hAnsi="GHEA Grapalat" w:cs="Calibri"/>
                <w:sz w:val="18"/>
                <w:szCs w:val="18"/>
                <w:lang w:val="hy-AM"/>
              </w:rPr>
              <w:t>0</w:t>
            </w:r>
            <w:r w:rsidRPr="00656891">
              <w:rPr>
                <w:rFonts w:ascii="GHEA Grapalat" w:hAnsi="GHEA Grapalat" w:cs="Calibri"/>
                <w:sz w:val="18"/>
                <w:szCs w:val="18"/>
                <w:lang w:val="es-ES"/>
              </w:rPr>
              <w:t>*60</w:t>
            </w:r>
            <w:r w:rsidRPr="00656891">
              <w:rPr>
                <w:rFonts w:ascii="GHEA Grapalat" w:hAnsi="GHEA Grapalat" w:cs="Calibri"/>
                <w:sz w:val="18"/>
                <w:szCs w:val="18"/>
                <w:lang w:val="hy-AM"/>
              </w:rPr>
              <w:t>0</w:t>
            </w:r>
            <w:r w:rsidRPr="00656891">
              <w:rPr>
                <w:rFonts w:ascii="GHEA Grapalat" w:hAnsi="GHEA Grapalat" w:cs="Calibri"/>
                <w:sz w:val="18"/>
                <w:szCs w:val="18"/>
              </w:rPr>
              <w:t xml:space="preserve"> мм</w:t>
            </w:r>
            <w:r w:rsidRPr="00656891">
              <w:rPr>
                <w:rFonts w:ascii="GHEA Grapalat" w:hAnsi="GHEA Grapalat" w:cs="Calibri"/>
                <w:sz w:val="18"/>
                <w:szCs w:val="18"/>
                <w:lang w:val="es-ES"/>
              </w:rPr>
              <w:t>.</w:t>
            </w:r>
            <w:r w:rsidRPr="00656891">
              <w:rPr>
                <w:rFonts w:ascii="GHEA Grapalat" w:hAnsi="GHEA Grapalat" w:cs="Calibri"/>
                <w:sz w:val="18"/>
                <w:szCs w:val="18"/>
              </w:rPr>
              <w:t xml:space="preserve"> </w:t>
            </w:r>
            <w:r w:rsidRPr="00656891">
              <w:rPr>
                <w:rFonts w:ascii="GHEA Grapalat" w:hAnsi="GHEA Grapalat" w:cs="Calibri"/>
                <w:sz w:val="18"/>
                <w:szCs w:val="18"/>
                <w:lang w:val="es-ES"/>
              </w:rPr>
              <w:t>Знак 5.18 /такси/должен быть установлен</w:t>
            </w:r>
            <w:r w:rsidRPr="00656891">
              <w:rPr>
                <w:rFonts w:ascii="GHEA Grapalat" w:hAnsi="GHEA Grapalat" w:cs="Calibri"/>
                <w:sz w:val="18"/>
                <w:szCs w:val="18"/>
                <w:lang w:val="hy-AM"/>
              </w:rPr>
              <w:t>на уже существующей стойке или опоре наружного освещения, крепление с 2 хомутами</w:t>
            </w:r>
            <w:r w:rsidRPr="00656891">
              <w:rPr>
                <w:rFonts w:ascii="GHEA Grapalat" w:hAnsi="GHEA Grapalat" w:cs="Calibri"/>
                <w:sz w:val="18"/>
                <w:szCs w:val="18"/>
              </w:rPr>
              <w:t>.</w:t>
            </w:r>
          </w:p>
        </w:tc>
        <w:tc>
          <w:tcPr>
            <w:tcW w:w="1343" w:type="dxa"/>
            <w:shd w:val="clear" w:color="000000" w:fill="FFFFFF"/>
            <w:vAlign w:val="center"/>
          </w:tcPr>
          <w:p w14:paraId="2FB64A2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7F48886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1CA67C8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17000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3A0483C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2.906</w:t>
            </w:r>
          </w:p>
        </w:tc>
      </w:tr>
      <w:tr w:rsidR="00656891" w:rsidRPr="00656891" w14:paraId="4D469317" w14:textId="77777777" w:rsidTr="00656891">
        <w:trPr>
          <w:trHeight w:val="249"/>
          <w:jc w:val="center"/>
        </w:trPr>
        <w:tc>
          <w:tcPr>
            <w:tcW w:w="596" w:type="dxa"/>
            <w:shd w:val="clear" w:color="000000" w:fill="FFFFFF"/>
            <w:noWrap/>
            <w:vAlign w:val="center"/>
            <w:hideMark/>
          </w:tcPr>
          <w:p w14:paraId="7D0937FE"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12</w:t>
            </w:r>
          </w:p>
        </w:tc>
        <w:tc>
          <w:tcPr>
            <w:tcW w:w="1834" w:type="dxa"/>
            <w:shd w:val="clear" w:color="000000" w:fill="FFFFFF"/>
            <w:noWrap/>
            <w:vAlign w:val="center"/>
          </w:tcPr>
          <w:p w14:paraId="65B5FBAA"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дорожны</w:t>
            </w:r>
            <w:r w:rsidRPr="00656891">
              <w:rPr>
                <w:rFonts w:ascii="GHEA Grapalat" w:hAnsi="GHEA Grapalat" w:cs="Calibri"/>
                <w:sz w:val="18"/>
                <w:szCs w:val="18"/>
              </w:rPr>
              <w:t>е</w:t>
            </w:r>
            <w:r w:rsidRPr="00656891">
              <w:rPr>
                <w:rFonts w:ascii="GHEA Grapalat" w:hAnsi="GHEA Grapalat" w:cs="Calibri"/>
                <w:sz w:val="18"/>
                <w:szCs w:val="18"/>
                <w:lang w:val="es-ES"/>
              </w:rPr>
              <w:t xml:space="preserve"> знак</w:t>
            </w:r>
            <w:r w:rsidRPr="00656891">
              <w:rPr>
                <w:rFonts w:ascii="GHEA Grapalat" w:hAnsi="GHEA Grapalat" w:cs="Calibri"/>
                <w:sz w:val="18"/>
                <w:szCs w:val="18"/>
              </w:rPr>
              <w:t>и</w:t>
            </w:r>
          </w:p>
          <w:p w14:paraId="11849448"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w:t>
            </w:r>
            <w:r w:rsidRPr="00656891">
              <w:rPr>
                <w:rFonts w:ascii="GHEA Grapalat" w:hAnsi="GHEA Grapalat" w:cs="Calibri"/>
                <w:sz w:val="18"/>
                <w:szCs w:val="18"/>
                <w:lang w:val="es-ES"/>
              </w:rPr>
              <w:t>вывескидорожного знака</w:t>
            </w:r>
            <w:r w:rsidRPr="00656891">
              <w:rPr>
                <w:rFonts w:ascii="GHEA Grapalat" w:hAnsi="GHEA Grapalat" w:cs="Calibri"/>
                <w:sz w:val="18"/>
                <w:szCs w:val="18"/>
                <w:lang w:val="hy-AM"/>
              </w:rPr>
              <w:t>5</w:t>
            </w:r>
            <w:r w:rsidRPr="00656891">
              <w:rPr>
                <w:rFonts w:ascii="Cambria Math" w:hAnsi="Cambria Math" w:cs="Cambria Math"/>
                <w:sz w:val="18"/>
                <w:szCs w:val="18"/>
                <w:lang w:val="hy-AM"/>
              </w:rPr>
              <w:t>․</w:t>
            </w:r>
            <w:r w:rsidRPr="00656891">
              <w:rPr>
                <w:rFonts w:ascii="GHEA Grapalat" w:hAnsi="GHEA Grapalat" w:cs="Calibri"/>
                <w:sz w:val="18"/>
                <w:szCs w:val="18"/>
                <w:lang w:val="hy-AM"/>
              </w:rPr>
              <w:t>1</w:t>
            </w:r>
            <w:r w:rsidRPr="00656891">
              <w:rPr>
                <w:rFonts w:ascii="GHEA Grapalat" w:hAnsi="GHEA Grapalat" w:cs="Calibri"/>
                <w:sz w:val="18"/>
                <w:szCs w:val="18"/>
              </w:rPr>
              <w:t>6/</w:t>
            </w:r>
          </w:p>
          <w:p w14:paraId="26395ABC"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015AAA34"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lang w:val="es-ES"/>
              </w:rPr>
              <w:t>дорожны</w:t>
            </w:r>
            <w:r w:rsidRPr="00656891">
              <w:rPr>
                <w:rFonts w:ascii="GHEA Grapalat" w:hAnsi="GHEA Grapalat" w:cs="Calibri"/>
                <w:sz w:val="18"/>
                <w:szCs w:val="18"/>
              </w:rPr>
              <w:t>е</w:t>
            </w:r>
            <w:r w:rsidRPr="00656891">
              <w:rPr>
                <w:rFonts w:ascii="GHEA Grapalat" w:hAnsi="GHEA Grapalat" w:cs="Calibri"/>
                <w:sz w:val="18"/>
                <w:szCs w:val="18"/>
                <w:lang w:val="es-ES"/>
              </w:rPr>
              <w:t xml:space="preserve"> знак</w:t>
            </w:r>
            <w:r w:rsidRPr="00656891">
              <w:rPr>
                <w:rFonts w:ascii="GHEA Grapalat" w:hAnsi="GHEA Grapalat" w:cs="Calibri"/>
                <w:sz w:val="18"/>
                <w:szCs w:val="18"/>
              </w:rPr>
              <w:t>и /</w:t>
            </w:r>
            <w:r w:rsidRPr="00656891">
              <w:rPr>
                <w:rFonts w:ascii="GHEA Grapalat" w:hAnsi="GHEA Grapalat" w:cs="Calibri"/>
                <w:sz w:val="18"/>
                <w:szCs w:val="18"/>
                <w:lang w:val="es-ES"/>
              </w:rPr>
              <w:t>вывескидорожного знака</w:t>
            </w:r>
            <w:r w:rsidRPr="00656891">
              <w:rPr>
                <w:rFonts w:ascii="GHEA Grapalat" w:hAnsi="GHEA Grapalat" w:cs="Calibri"/>
                <w:sz w:val="18"/>
                <w:szCs w:val="18"/>
                <w:lang w:val="hy-AM"/>
              </w:rPr>
              <w:t>5</w:t>
            </w:r>
            <w:r w:rsidRPr="00656891">
              <w:rPr>
                <w:rFonts w:ascii="Cambria Math" w:hAnsi="Cambria Math" w:cs="Cambria Math"/>
                <w:sz w:val="18"/>
                <w:szCs w:val="18"/>
                <w:lang w:val="hy-AM"/>
              </w:rPr>
              <w:t>․</w:t>
            </w:r>
            <w:r w:rsidRPr="00656891">
              <w:rPr>
                <w:rFonts w:ascii="GHEA Grapalat" w:hAnsi="GHEA Grapalat" w:cs="Calibri"/>
                <w:sz w:val="18"/>
                <w:szCs w:val="18"/>
                <w:lang w:val="hy-AM"/>
              </w:rPr>
              <w:t>1</w:t>
            </w:r>
            <w:r w:rsidRPr="00656891">
              <w:rPr>
                <w:rFonts w:ascii="GHEA Grapalat" w:hAnsi="GHEA Grapalat" w:cs="Calibri"/>
                <w:sz w:val="18"/>
                <w:szCs w:val="18"/>
              </w:rPr>
              <w:t xml:space="preserve">6/ </w:t>
            </w:r>
            <w:r w:rsidRPr="00656891">
              <w:rPr>
                <w:rFonts w:ascii="GHEA Grapalat" w:hAnsi="GHEA Grapalat" w:cs="Calibri"/>
                <w:sz w:val="18"/>
                <w:szCs w:val="18"/>
                <w:lang w:val="hy-AM"/>
              </w:rPr>
              <w:t>размеры:</w:t>
            </w:r>
            <w:r w:rsidRPr="00656891">
              <w:rPr>
                <w:rFonts w:ascii="GHEA Grapalat" w:hAnsi="GHEA Grapalat" w:cs="Calibri"/>
                <w:sz w:val="18"/>
                <w:szCs w:val="18"/>
              </w:rPr>
              <w:t xml:space="preserve"> </w:t>
            </w:r>
            <w:r w:rsidRPr="00656891">
              <w:rPr>
                <w:rFonts w:ascii="GHEA Grapalat" w:hAnsi="GHEA Grapalat" w:cs="Calibri"/>
                <w:sz w:val="18"/>
                <w:szCs w:val="18"/>
                <w:lang w:val="es-ES"/>
              </w:rPr>
              <w:t>60</w:t>
            </w:r>
            <w:r w:rsidRPr="00656891">
              <w:rPr>
                <w:rFonts w:ascii="GHEA Grapalat" w:hAnsi="GHEA Grapalat" w:cs="Calibri"/>
                <w:sz w:val="18"/>
                <w:szCs w:val="18"/>
                <w:lang w:val="hy-AM"/>
              </w:rPr>
              <w:t>0</w:t>
            </w:r>
            <w:r w:rsidRPr="00656891">
              <w:rPr>
                <w:rFonts w:ascii="GHEA Grapalat" w:hAnsi="GHEA Grapalat" w:cs="Calibri"/>
                <w:sz w:val="18"/>
                <w:szCs w:val="18"/>
                <w:lang w:val="es-ES"/>
              </w:rPr>
              <w:t>*50</w:t>
            </w:r>
            <w:r w:rsidRPr="00656891">
              <w:rPr>
                <w:rFonts w:ascii="GHEA Grapalat" w:hAnsi="GHEA Grapalat" w:cs="Calibri"/>
                <w:sz w:val="18"/>
                <w:szCs w:val="18"/>
                <w:lang w:val="hy-AM"/>
              </w:rPr>
              <w:t>0</w:t>
            </w:r>
            <w:r w:rsidRPr="00656891">
              <w:rPr>
                <w:rFonts w:ascii="GHEA Grapalat" w:hAnsi="GHEA Grapalat" w:cs="Calibri"/>
                <w:sz w:val="18"/>
                <w:szCs w:val="18"/>
              </w:rPr>
              <w:t xml:space="preserve"> мм</w:t>
            </w:r>
            <w:r w:rsidRPr="00656891">
              <w:rPr>
                <w:rFonts w:ascii="GHEA Grapalat" w:hAnsi="GHEA Grapalat" w:cs="Calibri"/>
                <w:sz w:val="18"/>
                <w:szCs w:val="18"/>
                <w:lang w:val="es-ES"/>
              </w:rPr>
              <w:t>.</w:t>
            </w:r>
            <w:r w:rsidRPr="00656891">
              <w:rPr>
                <w:rFonts w:ascii="GHEA Grapalat" w:hAnsi="GHEA Grapalat" w:cs="Calibri"/>
                <w:sz w:val="18"/>
                <w:szCs w:val="18"/>
              </w:rPr>
              <w:t xml:space="preserve"> В</w:t>
            </w:r>
            <w:r w:rsidRPr="00656891">
              <w:rPr>
                <w:rFonts w:ascii="GHEA Grapalat" w:hAnsi="GHEA Grapalat" w:cs="Calibri"/>
                <w:sz w:val="18"/>
                <w:szCs w:val="18"/>
                <w:lang w:val="es-ES"/>
              </w:rPr>
              <w:t>ывеска дорожного знака</w:t>
            </w:r>
            <w:r w:rsidRPr="00656891">
              <w:rPr>
                <w:rFonts w:ascii="GHEA Grapalat" w:hAnsi="GHEA Grapalat" w:cs="Calibri"/>
                <w:sz w:val="18"/>
                <w:szCs w:val="18"/>
                <w:lang w:val="hy-AM"/>
              </w:rPr>
              <w:t>5</w:t>
            </w:r>
            <w:r w:rsidRPr="00656891">
              <w:rPr>
                <w:rFonts w:ascii="Cambria Math" w:hAnsi="Cambria Math" w:cs="Cambria Math"/>
                <w:sz w:val="18"/>
                <w:szCs w:val="18"/>
                <w:lang w:val="hy-AM"/>
              </w:rPr>
              <w:t>․</w:t>
            </w:r>
            <w:r w:rsidRPr="00656891">
              <w:rPr>
                <w:rFonts w:ascii="GHEA Grapalat" w:hAnsi="GHEA Grapalat" w:cs="Calibri"/>
                <w:sz w:val="18"/>
                <w:szCs w:val="18"/>
                <w:lang w:val="hy-AM"/>
              </w:rPr>
              <w:t>1</w:t>
            </w:r>
            <w:r w:rsidRPr="00656891">
              <w:rPr>
                <w:rFonts w:ascii="GHEA Grapalat" w:hAnsi="GHEA Grapalat" w:cs="Calibri"/>
                <w:sz w:val="18"/>
                <w:szCs w:val="18"/>
              </w:rPr>
              <w:t>6</w:t>
            </w:r>
            <w:r w:rsidRPr="00656891">
              <w:rPr>
                <w:rFonts w:ascii="GHEA Grapalat" w:hAnsi="GHEA Grapalat" w:cs="Calibri"/>
                <w:sz w:val="18"/>
                <w:szCs w:val="18"/>
                <w:lang w:val="es-ES"/>
              </w:rPr>
              <w:t>должна быть установлена на скелете существующего дорожного знака 5.16</w:t>
            </w:r>
          </w:p>
        </w:tc>
        <w:tc>
          <w:tcPr>
            <w:tcW w:w="1343" w:type="dxa"/>
            <w:shd w:val="clear" w:color="000000" w:fill="FFFFFF"/>
            <w:vAlign w:val="center"/>
          </w:tcPr>
          <w:p w14:paraId="0E40407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51F507B1"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4034F21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11360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A3779C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1.942</w:t>
            </w:r>
          </w:p>
        </w:tc>
      </w:tr>
      <w:tr w:rsidR="00656891" w:rsidRPr="00656891" w14:paraId="775F90E5" w14:textId="77777777" w:rsidTr="00656891">
        <w:trPr>
          <w:trHeight w:val="249"/>
          <w:jc w:val="center"/>
        </w:trPr>
        <w:tc>
          <w:tcPr>
            <w:tcW w:w="596" w:type="dxa"/>
            <w:shd w:val="clear" w:color="000000" w:fill="FFFFFF"/>
            <w:noWrap/>
            <w:vAlign w:val="center"/>
            <w:hideMark/>
          </w:tcPr>
          <w:p w14:paraId="2785B91E"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13</w:t>
            </w:r>
          </w:p>
        </w:tc>
        <w:tc>
          <w:tcPr>
            <w:tcW w:w="1834" w:type="dxa"/>
            <w:shd w:val="clear" w:color="000000" w:fill="FFFFFF"/>
            <w:noWrap/>
            <w:vAlign w:val="center"/>
          </w:tcPr>
          <w:p w14:paraId="501B6C9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Световые маячки / установка на бетонную подпорную стену</w:t>
            </w:r>
          </w:p>
          <w:p w14:paraId="4722D67E" w14:textId="77777777" w:rsidR="00656891" w:rsidRPr="00656891" w:rsidRDefault="00656891" w:rsidP="00B52CF9">
            <w:pPr>
              <w:jc w:val="center"/>
              <w:rPr>
                <w:rFonts w:ascii="GHEA Grapalat" w:hAnsi="GHEA Grapalat" w:cs="Calibri"/>
                <w:sz w:val="18"/>
                <w:szCs w:val="18"/>
                <w:lang w:val="hy-AM"/>
              </w:rPr>
            </w:pPr>
          </w:p>
        </w:tc>
        <w:tc>
          <w:tcPr>
            <w:tcW w:w="3528" w:type="dxa"/>
            <w:shd w:val="clear" w:color="000000" w:fill="FFFFFF"/>
            <w:vAlign w:val="center"/>
          </w:tcPr>
          <w:p w14:paraId="1E8B8B99" w14:textId="77777777" w:rsidR="00656891" w:rsidRPr="00656891" w:rsidRDefault="00656891" w:rsidP="00B52CF9">
            <w:pPr>
              <w:jc w:val="both"/>
              <w:rPr>
                <w:rFonts w:ascii="GHEA Grapalat" w:hAnsi="GHEA Grapalat" w:cs="Calibri"/>
                <w:sz w:val="18"/>
                <w:szCs w:val="18"/>
                <w:lang w:val="hy-AM"/>
              </w:rPr>
            </w:pPr>
            <w:r w:rsidRPr="00656891">
              <w:rPr>
                <w:rFonts w:ascii="GHEA Grapalat" w:hAnsi="GHEA Grapalat" w:cs="Calibri"/>
                <w:sz w:val="18"/>
                <w:szCs w:val="18"/>
              </w:rPr>
              <w:t>Маяк изготовляется из стального листа толщиной 2 мм, железной арматуры толщиной 14 мм, из микропризматической фольги желтого цвета класса Б с высокой световой интенсивностью</w:t>
            </w:r>
            <w:r w:rsidRPr="00656891">
              <w:rPr>
                <w:rFonts w:ascii="GHEA Grapalat" w:hAnsi="GHEA Grapalat" w:cs="Calibri"/>
                <w:sz w:val="18"/>
                <w:szCs w:val="18"/>
                <w:lang w:val="hy-AM"/>
              </w:rPr>
              <w:t>,</w:t>
            </w:r>
            <w:r w:rsidRPr="00656891">
              <w:rPr>
                <w:rFonts w:ascii="GHEA Grapalat" w:hAnsi="GHEA Grapalat" w:cs="Calibri"/>
                <w:sz w:val="18"/>
                <w:szCs w:val="18"/>
              </w:rPr>
              <w:t>материал: акрил.</w:t>
            </w:r>
            <w:r w:rsidRPr="00656891">
              <w:rPr>
                <w:rFonts w:ascii="GHEA Grapalat" w:hAnsi="GHEA Grapalat" w:cs="Calibri"/>
                <w:sz w:val="18"/>
                <w:szCs w:val="18"/>
                <w:lang w:val="hy-AM"/>
              </w:rPr>
              <w:t>рабочая температура: -40˚C- + 80˚C</w:t>
            </w:r>
            <w:r w:rsidRPr="00656891">
              <w:rPr>
                <w:rFonts w:ascii="GHEA Grapalat" w:hAnsi="GHEA Grapalat" w:cs="Calibri"/>
                <w:sz w:val="18"/>
                <w:szCs w:val="18"/>
                <w:lang w:val="es-ES"/>
              </w:rPr>
              <w:t>,</w:t>
            </w:r>
            <w:r w:rsidRPr="00656891">
              <w:rPr>
                <w:rFonts w:ascii="GHEA Grapalat" w:hAnsi="GHEA Grapalat" w:cs="Calibri"/>
                <w:sz w:val="18"/>
                <w:szCs w:val="18"/>
                <w:lang w:val="hy-AM"/>
              </w:rPr>
              <w:t>размеры:</w:t>
            </w:r>
            <w:r w:rsidRPr="00656891">
              <w:rPr>
                <w:rFonts w:ascii="GHEA Grapalat" w:hAnsi="GHEA Grapalat" w:cs="Calibri"/>
                <w:sz w:val="18"/>
                <w:szCs w:val="18"/>
                <w:lang w:val="es-ES"/>
              </w:rPr>
              <w:t>10</w:t>
            </w:r>
            <w:r w:rsidRPr="00656891">
              <w:rPr>
                <w:rFonts w:ascii="GHEA Grapalat" w:hAnsi="GHEA Grapalat" w:cs="Calibri"/>
                <w:sz w:val="18"/>
                <w:szCs w:val="18"/>
                <w:lang w:val="hy-AM"/>
              </w:rPr>
              <w:t>0</w:t>
            </w:r>
            <w:r w:rsidRPr="00656891">
              <w:rPr>
                <w:rFonts w:ascii="GHEA Grapalat" w:hAnsi="GHEA Grapalat" w:cs="Calibri"/>
                <w:sz w:val="18"/>
                <w:szCs w:val="18"/>
                <w:lang w:val="es-ES"/>
              </w:rPr>
              <w:t>*12</w:t>
            </w:r>
            <w:r w:rsidRPr="00656891">
              <w:rPr>
                <w:rFonts w:ascii="GHEA Grapalat" w:hAnsi="GHEA Grapalat" w:cs="Calibri"/>
                <w:sz w:val="18"/>
                <w:szCs w:val="18"/>
                <w:lang w:val="hy-AM"/>
              </w:rPr>
              <w:t>0</w:t>
            </w:r>
            <w:r w:rsidRPr="00656891">
              <w:rPr>
                <w:rFonts w:ascii="GHEA Grapalat" w:hAnsi="GHEA Grapalat" w:cs="Calibri"/>
                <w:sz w:val="18"/>
                <w:szCs w:val="18"/>
              </w:rPr>
              <w:t xml:space="preserve"> мм </w:t>
            </w:r>
            <w:r w:rsidRPr="00656891">
              <w:rPr>
                <w:rFonts w:ascii="GHEA Grapalat" w:hAnsi="GHEA Grapalat" w:cs="Calibri"/>
                <w:sz w:val="18"/>
                <w:szCs w:val="18"/>
                <w:lang w:val="hy-AM"/>
              </w:rPr>
              <w:t xml:space="preserve">и </w:t>
            </w:r>
            <w:r w:rsidRPr="00656891">
              <w:rPr>
                <w:rFonts w:ascii="GHEA Grapalat" w:hAnsi="GHEA Grapalat" w:cs="Calibri"/>
                <w:sz w:val="18"/>
                <w:szCs w:val="18"/>
                <w:lang w:val="hy-AM"/>
              </w:rPr>
              <w:lastRenderedPageBreak/>
              <w:t>устанавливаетсяна бетонной подпорной стене.</w:t>
            </w:r>
          </w:p>
        </w:tc>
        <w:tc>
          <w:tcPr>
            <w:tcW w:w="1343" w:type="dxa"/>
            <w:shd w:val="clear" w:color="000000" w:fill="FFFFFF"/>
            <w:vAlign w:val="center"/>
          </w:tcPr>
          <w:p w14:paraId="6A772EA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lastRenderedPageBreak/>
              <w:t>шт.</w:t>
            </w:r>
          </w:p>
        </w:tc>
        <w:tc>
          <w:tcPr>
            <w:tcW w:w="956" w:type="dxa"/>
            <w:shd w:val="clear" w:color="000000" w:fill="FFFFFF"/>
            <w:noWrap/>
            <w:vAlign w:val="center"/>
          </w:tcPr>
          <w:p w14:paraId="794637E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15DB7455"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567</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1F0AAB6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0.097</w:t>
            </w:r>
          </w:p>
        </w:tc>
      </w:tr>
      <w:tr w:rsidR="00656891" w:rsidRPr="00656891" w14:paraId="26F9B413" w14:textId="77777777" w:rsidTr="00656891">
        <w:trPr>
          <w:trHeight w:val="249"/>
          <w:jc w:val="center"/>
        </w:trPr>
        <w:tc>
          <w:tcPr>
            <w:tcW w:w="596" w:type="dxa"/>
            <w:shd w:val="clear" w:color="000000" w:fill="FFFFFF"/>
            <w:noWrap/>
            <w:vAlign w:val="center"/>
            <w:hideMark/>
          </w:tcPr>
          <w:p w14:paraId="28469DA6"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14</w:t>
            </w:r>
          </w:p>
        </w:tc>
        <w:tc>
          <w:tcPr>
            <w:tcW w:w="1834" w:type="dxa"/>
            <w:shd w:val="clear" w:color="000000" w:fill="FFFFFF"/>
            <w:noWrap/>
            <w:vAlign w:val="center"/>
          </w:tcPr>
          <w:p w14:paraId="381AB7E8"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Замена пленки маяка</w:t>
            </w:r>
          </w:p>
          <w:p w14:paraId="740E0782" w14:textId="77777777" w:rsidR="00656891" w:rsidRPr="00656891" w:rsidRDefault="00656891" w:rsidP="00B52CF9">
            <w:pPr>
              <w:jc w:val="center"/>
              <w:rPr>
                <w:rFonts w:ascii="GHEA Grapalat" w:hAnsi="GHEA Grapalat" w:cs="Calibri"/>
                <w:sz w:val="18"/>
                <w:szCs w:val="18"/>
              </w:rPr>
            </w:pPr>
          </w:p>
        </w:tc>
        <w:tc>
          <w:tcPr>
            <w:tcW w:w="3528" w:type="dxa"/>
            <w:shd w:val="clear" w:color="000000" w:fill="FFFFFF"/>
            <w:vAlign w:val="center"/>
          </w:tcPr>
          <w:p w14:paraId="59430A53"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Пленка маяка изготовляется из микропризматической фольги желтого цвета класса Б с высокой световой интенсивностью</w:t>
            </w:r>
            <w:r w:rsidRPr="00656891">
              <w:rPr>
                <w:rFonts w:ascii="GHEA Grapalat" w:hAnsi="GHEA Grapalat" w:cs="Calibri"/>
                <w:sz w:val="18"/>
                <w:szCs w:val="18"/>
                <w:lang w:val="hy-AM"/>
              </w:rPr>
              <w:t>,</w:t>
            </w:r>
            <w:r w:rsidRPr="00656891">
              <w:rPr>
                <w:rFonts w:ascii="GHEA Grapalat" w:hAnsi="GHEA Grapalat" w:cs="Calibri"/>
                <w:sz w:val="18"/>
                <w:szCs w:val="18"/>
              </w:rPr>
              <w:t>материал: акрил.</w:t>
            </w:r>
          </w:p>
          <w:p w14:paraId="7BEFF4FB"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lang w:val="hy-AM"/>
              </w:rPr>
              <w:t>рабочая температура: -40˚C- + 80˚C,размеры:</w:t>
            </w:r>
            <w:r w:rsidRPr="00656891">
              <w:rPr>
                <w:rFonts w:ascii="GHEA Grapalat" w:hAnsi="GHEA Grapalat" w:cs="Calibri"/>
                <w:sz w:val="18"/>
                <w:szCs w:val="18"/>
              </w:rPr>
              <w:t xml:space="preserve"> 10</w:t>
            </w:r>
            <w:r w:rsidRPr="00656891">
              <w:rPr>
                <w:rFonts w:ascii="GHEA Grapalat" w:hAnsi="GHEA Grapalat" w:cs="Calibri"/>
                <w:sz w:val="18"/>
                <w:szCs w:val="18"/>
                <w:lang w:val="hy-AM"/>
              </w:rPr>
              <w:t>0</w:t>
            </w:r>
            <w:r w:rsidRPr="00656891">
              <w:rPr>
                <w:rFonts w:ascii="GHEA Grapalat" w:hAnsi="GHEA Grapalat" w:cs="Calibri"/>
                <w:sz w:val="18"/>
                <w:szCs w:val="18"/>
              </w:rPr>
              <w:t>*12</w:t>
            </w:r>
            <w:r w:rsidRPr="00656891">
              <w:rPr>
                <w:rFonts w:ascii="GHEA Grapalat" w:hAnsi="GHEA Grapalat" w:cs="Calibri"/>
                <w:sz w:val="18"/>
                <w:szCs w:val="18"/>
                <w:lang w:val="hy-AM"/>
              </w:rPr>
              <w:t>0</w:t>
            </w:r>
            <w:r w:rsidRPr="00656891">
              <w:rPr>
                <w:rFonts w:ascii="GHEA Grapalat" w:hAnsi="GHEA Grapalat" w:cs="Calibri"/>
                <w:sz w:val="18"/>
                <w:szCs w:val="18"/>
              </w:rPr>
              <w:t>мм и устанавливается на  маяках, прикрепленных к бетонному забору, очищая старый глянцевый лист.</w:t>
            </w:r>
          </w:p>
        </w:tc>
        <w:tc>
          <w:tcPr>
            <w:tcW w:w="1343" w:type="dxa"/>
            <w:shd w:val="clear" w:color="000000" w:fill="FFFFFF"/>
            <w:vAlign w:val="center"/>
          </w:tcPr>
          <w:p w14:paraId="3F96316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7FF30054"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28609FA3"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226</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1DD8F34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0.039</w:t>
            </w:r>
          </w:p>
        </w:tc>
      </w:tr>
      <w:tr w:rsidR="00656891" w:rsidRPr="00656891" w14:paraId="1BE7F9A7" w14:textId="77777777" w:rsidTr="00656891">
        <w:trPr>
          <w:trHeight w:val="249"/>
          <w:jc w:val="center"/>
        </w:trPr>
        <w:tc>
          <w:tcPr>
            <w:tcW w:w="596" w:type="dxa"/>
            <w:shd w:val="clear" w:color="000000" w:fill="FFFFFF"/>
            <w:noWrap/>
            <w:vAlign w:val="center"/>
            <w:hideMark/>
          </w:tcPr>
          <w:p w14:paraId="547E091A"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15</w:t>
            </w:r>
          </w:p>
        </w:tc>
        <w:tc>
          <w:tcPr>
            <w:tcW w:w="1834" w:type="dxa"/>
            <w:shd w:val="clear" w:color="000000" w:fill="FFFFFF"/>
            <w:noWrap/>
            <w:vAlign w:val="center"/>
          </w:tcPr>
          <w:p w14:paraId="0230203D"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sz w:val="18"/>
                <w:szCs w:val="18"/>
                <w:lang w:val="es-ES"/>
              </w:rPr>
              <w:t>стойки для дорожного знака</w:t>
            </w:r>
            <w:r w:rsidRPr="00656891">
              <w:rPr>
                <w:rFonts w:ascii="GHEA Grapalat" w:hAnsi="GHEA Grapalat"/>
                <w:sz w:val="18"/>
                <w:szCs w:val="18"/>
              </w:rPr>
              <w:t xml:space="preserve">с </w:t>
            </w:r>
            <w:r w:rsidRPr="00656891">
              <w:rPr>
                <w:rFonts w:ascii="GHEA Grapalat" w:hAnsi="GHEA Grapalat"/>
                <w:sz w:val="18"/>
                <w:szCs w:val="18"/>
                <w:lang w:val="es-ES"/>
              </w:rPr>
              <w:t>установк</w:t>
            </w:r>
            <w:r w:rsidRPr="00656891">
              <w:rPr>
                <w:rFonts w:ascii="GHEA Grapalat" w:hAnsi="GHEA Grapalat"/>
                <w:sz w:val="18"/>
                <w:szCs w:val="18"/>
              </w:rPr>
              <w:t>ой</w:t>
            </w:r>
          </w:p>
        </w:tc>
        <w:tc>
          <w:tcPr>
            <w:tcW w:w="3528" w:type="dxa"/>
            <w:shd w:val="clear" w:color="000000" w:fill="FFFFFF"/>
            <w:vAlign w:val="center"/>
          </w:tcPr>
          <w:p w14:paraId="0B5165F5" w14:textId="77777777" w:rsidR="00656891" w:rsidRPr="00656891" w:rsidRDefault="00656891" w:rsidP="00B52CF9">
            <w:pPr>
              <w:jc w:val="both"/>
              <w:rPr>
                <w:rFonts w:ascii="GHEA Grapalat" w:hAnsi="GHEA Grapalat" w:cs="Calibri"/>
                <w:sz w:val="18"/>
                <w:szCs w:val="18"/>
                <w:lang w:val="es-ES"/>
              </w:rPr>
            </w:pPr>
            <w:r w:rsidRPr="00656891">
              <w:rPr>
                <w:rFonts w:ascii="GHEA Grapalat" w:hAnsi="GHEA Grapalat" w:cs="Calibri"/>
                <w:sz w:val="18"/>
                <w:szCs w:val="18"/>
              </w:rPr>
              <w:t>Стойка должна быть из готовлена диаметр о мнеменее</w:t>
            </w:r>
            <w:r w:rsidRPr="00656891">
              <w:rPr>
                <w:rFonts w:ascii="GHEA Grapalat" w:hAnsi="GHEA Grapalat" w:cs="Calibri"/>
                <w:sz w:val="18"/>
                <w:szCs w:val="18"/>
                <w:lang w:val="es-ES"/>
              </w:rPr>
              <w:t xml:space="preserve"> 57 </w:t>
            </w:r>
            <w:r w:rsidRPr="00656891">
              <w:rPr>
                <w:rFonts w:ascii="GHEA Grapalat" w:hAnsi="GHEA Grapalat" w:cs="Calibri"/>
                <w:sz w:val="18"/>
                <w:szCs w:val="18"/>
              </w:rPr>
              <w:t>мм</w:t>
            </w:r>
            <w:r w:rsidRPr="00656891">
              <w:rPr>
                <w:rFonts w:ascii="GHEA Grapalat" w:hAnsi="GHEA Grapalat" w:cs="Calibri"/>
                <w:sz w:val="18"/>
                <w:szCs w:val="18"/>
                <w:lang w:val="es-ES"/>
              </w:rPr>
              <w:t>, стеной 3-4 мм,из</w:t>
            </w:r>
            <w:r w:rsidRPr="00656891">
              <w:rPr>
                <w:rFonts w:ascii="GHEA Grapalat" w:hAnsi="GHEA Grapalat" w:cs="Calibri"/>
                <w:sz w:val="18"/>
                <w:szCs w:val="18"/>
              </w:rPr>
              <w:t>новой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однойцельной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не используемой железной трубы</w:t>
            </w:r>
            <w:r w:rsidRPr="00656891">
              <w:rPr>
                <w:rFonts w:ascii="GHEA Grapalat" w:hAnsi="GHEA Grapalat" w:cs="Calibri"/>
                <w:sz w:val="18"/>
                <w:szCs w:val="18"/>
                <w:lang w:val="es-ES"/>
              </w:rPr>
              <w:t xml:space="preserve">, </w:t>
            </w:r>
            <w:r w:rsidRPr="00656891">
              <w:rPr>
                <w:rFonts w:ascii="GHEA Grapalat" w:hAnsi="GHEA Grapalat" w:cs="Calibri"/>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w:t>
            </w:r>
            <w:r w:rsidRPr="00656891">
              <w:rPr>
                <w:rFonts w:ascii="GHEA Grapalat" w:hAnsi="GHEA Grapalat" w:cs="Calibri"/>
                <w:sz w:val="18"/>
                <w:szCs w:val="18"/>
                <w:lang w:val="es-ES"/>
              </w:rPr>
              <w:t>.</w:t>
            </w:r>
            <w:r w:rsidRPr="00656891">
              <w:rPr>
                <w:rFonts w:ascii="GHEA Grapalat" w:hAnsi="GHEA Grapalat" w:cs="Calibri"/>
                <w:sz w:val="18"/>
                <w:szCs w:val="18"/>
                <w:lang w:val="hy-AM"/>
              </w:rPr>
              <w:t>Установка бетоном класса Б-15 по представленной схеме</w:t>
            </w:r>
            <w:r w:rsidRPr="00656891">
              <w:rPr>
                <w:rFonts w:ascii="GHEA Grapalat" w:hAnsi="GHEA Grapalat" w:cs="Calibri"/>
                <w:sz w:val="18"/>
                <w:szCs w:val="18"/>
                <w:lang w:val="es-ES"/>
              </w:rPr>
              <w:t>.</w:t>
            </w:r>
          </w:p>
        </w:tc>
        <w:tc>
          <w:tcPr>
            <w:tcW w:w="1343" w:type="dxa"/>
            <w:shd w:val="clear" w:color="000000" w:fill="FFFFFF"/>
            <w:vAlign w:val="center"/>
          </w:tcPr>
          <w:p w14:paraId="4CC1186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26D24BA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6CAD163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17058</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73A1FE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2.916</w:t>
            </w:r>
          </w:p>
        </w:tc>
      </w:tr>
      <w:tr w:rsidR="00656891" w:rsidRPr="00656891" w14:paraId="1EEA5BF0" w14:textId="77777777" w:rsidTr="00656891">
        <w:trPr>
          <w:trHeight w:val="249"/>
          <w:jc w:val="center"/>
        </w:trPr>
        <w:tc>
          <w:tcPr>
            <w:tcW w:w="596" w:type="dxa"/>
            <w:shd w:val="clear" w:color="000000" w:fill="FFFFFF"/>
            <w:noWrap/>
            <w:vAlign w:val="center"/>
            <w:hideMark/>
          </w:tcPr>
          <w:p w14:paraId="2D614FBD"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rPr>
              <w:t>16</w:t>
            </w:r>
          </w:p>
        </w:tc>
        <w:tc>
          <w:tcPr>
            <w:tcW w:w="1834" w:type="dxa"/>
            <w:shd w:val="clear" w:color="000000" w:fill="FFFFFF"/>
            <w:noWrap/>
            <w:vAlign w:val="center"/>
          </w:tcPr>
          <w:p w14:paraId="093CD7DC"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es-ES"/>
              </w:rPr>
              <w:t>Монтаж каната 6мм с крепежными деталями</w:t>
            </w:r>
          </w:p>
        </w:tc>
        <w:tc>
          <w:tcPr>
            <w:tcW w:w="3528" w:type="dxa"/>
            <w:shd w:val="clear" w:color="000000" w:fill="FFFFFF"/>
            <w:vAlign w:val="center"/>
          </w:tcPr>
          <w:p w14:paraId="7E31D05C"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Канаты тянутся на столб наружного освещения высотой 5-6м, на обоих концах устанавливаются изоляторы, крепятся крепежными деталями. Канат должен быть металлическим, длиной 70-80м и толщиной 6мм.</w:t>
            </w:r>
          </w:p>
        </w:tc>
        <w:tc>
          <w:tcPr>
            <w:tcW w:w="1343" w:type="dxa"/>
            <w:shd w:val="clear" w:color="000000" w:fill="FFFFFF"/>
            <w:vAlign w:val="center"/>
          </w:tcPr>
          <w:p w14:paraId="58135786"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sz w:val="18"/>
                <w:szCs w:val="18"/>
              </w:rPr>
              <w:t>шт.</w:t>
            </w:r>
          </w:p>
        </w:tc>
        <w:tc>
          <w:tcPr>
            <w:tcW w:w="956" w:type="dxa"/>
            <w:shd w:val="clear" w:color="000000" w:fill="FFFFFF"/>
            <w:noWrap/>
            <w:vAlign w:val="center"/>
          </w:tcPr>
          <w:p w14:paraId="7911A47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34E0566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534</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1D60A01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0.091</w:t>
            </w:r>
          </w:p>
        </w:tc>
      </w:tr>
      <w:tr w:rsidR="00656891" w:rsidRPr="00656891" w14:paraId="38BBF849" w14:textId="77777777" w:rsidTr="00656891">
        <w:trPr>
          <w:trHeight w:val="4084"/>
          <w:jc w:val="center"/>
        </w:trPr>
        <w:tc>
          <w:tcPr>
            <w:tcW w:w="596" w:type="dxa"/>
            <w:shd w:val="clear" w:color="000000" w:fill="FFFFFF"/>
            <w:noWrap/>
            <w:vAlign w:val="center"/>
            <w:hideMark/>
          </w:tcPr>
          <w:p w14:paraId="1FD5C7E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r w:rsidRPr="00656891">
              <w:rPr>
                <w:rFonts w:ascii="GHEA Grapalat" w:hAnsi="GHEA Grapalat" w:cs="Calibri"/>
                <w:sz w:val="18"/>
                <w:szCs w:val="18"/>
                <w:lang w:val="hy-AM"/>
              </w:rPr>
              <w:t>7</w:t>
            </w:r>
          </w:p>
        </w:tc>
        <w:tc>
          <w:tcPr>
            <w:tcW w:w="1834" w:type="dxa"/>
            <w:shd w:val="clear" w:color="000000" w:fill="FFFFFF"/>
            <w:noWrap/>
            <w:vAlign w:val="center"/>
          </w:tcPr>
          <w:p w14:paraId="6762A7D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Зеркало: наблюдательное / Сферическое зеркало /</w:t>
            </w:r>
          </w:p>
          <w:p w14:paraId="4ECE6C93"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hy-AM"/>
              </w:rPr>
              <w:t>по установк</w:t>
            </w:r>
            <w:r w:rsidRPr="00656891">
              <w:rPr>
                <w:rFonts w:ascii="GHEA Grapalat" w:hAnsi="GHEA Grapalat" w:cs="Calibri"/>
                <w:sz w:val="18"/>
                <w:szCs w:val="18"/>
              </w:rPr>
              <w:t>ой</w:t>
            </w:r>
          </w:p>
        </w:tc>
        <w:tc>
          <w:tcPr>
            <w:tcW w:w="3528" w:type="dxa"/>
            <w:shd w:val="clear" w:color="000000" w:fill="FFFFFF"/>
            <w:vAlign w:val="center"/>
          </w:tcPr>
          <w:p w14:paraId="60283272"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Диаметр сферического зеркала должен быть 1200 мм, выпуклый. </w:t>
            </w:r>
          </w:p>
          <w:p w14:paraId="0124209A" w14:textId="77777777" w:rsidR="00656891" w:rsidRPr="00656891" w:rsidRDefault="00656891" w:rsidP="00B52CF9">
            <w:pPr>
              <w:jc w:val="both"/>
              <w:rPr>
                <w:rFonts w:ascii="GHEA Grapalat" w:hAnsi="GHEA Grapalat" w:cs="Calibri"/>
                <w:sz w:val="18"/>
                <w:szCs w:val="18"/>
                <w:lang w:val="es-ES"/>
              </w:rPr>
            </w:pPr>
            <w:r w:rsidRPr="00656891">
              <w:rPr>
                <w:rFonts w:ascii="GHEA Grapalat" w:hAnsi="GHEA Grapalat" w:cs="Calibri"/>
                <w:sz w:val="18"/>
                <w:szCs w:val="18"/>
              </w:rPr>
              <w:t>Сферическое зеркало должно быть из стекла:</w:t>
            </w:r>
            <w:r w:rsidRPr="00656891">
              <w:rPr>
                <w:rFonts w:ascii="GHEA Grapalat" w:hAnsi="GHEA Grapalat" w:cs="Calibri"/>
                <w:sz w:val="18"/>
                <w:szCs w:val="18"/>
                <w:lang w:val="hy-AM"/>
              </w:rPr>
              <w:t xml:space="preserve"> </w:t>
            </w:r>
            <w:r w:rsidRPr="00656891">
              <w:rPr>
                <w:rFonts w:ascii="GHEA Grapalat" w:hAnsi="GHEA Grapalat" w:cs="Calibri"/>
                <w:sz w:val="18"/>
                <w:szCs w:val="18"/>
              </w:rPr>
              <w:t>Окружность сферического зеркала должна быть изготовлена из новой, неиспользованной железной трубы размером 20*42мм, окрашеннaсеройантикоррозийнойкраской, а задняя оболочка должна быть изготовлена из оцинкованного листа толщиной минимум 1 мм, окрашенной антикоррозионной краской.Сферическое зеркало должно быть укомплектовано деталями крепления, которая должна обеспечить 45 градусов вращения и фиксации по горизонтальным и вертикальным позициям.</w:t>
            </w:r>
            <w:r w:rsidRPr="00656891">
              <w:rPr>
                <w:rFonts w:ascii="GHEA Grapalat" w:hAnsi="GHEA Grapalat" w:cs="Calibri"/>
                <w:sz w:val="18"/>
                <w:szCs w:val="18"/>
                <w:lang w:val="hy-AM"/>
              </w:rPr>
              <w:t xml:space="preserve">Сферическое зеркало устанавливается на стойке. Стойка должна быть изготовлена диаметром 76мм, толщиной 3-4мм, </w:t>
            </w:r>
            <w:r w:rsidRPr="00656891">
              <w:rPr>
                <w:rFonts w:ascii="GHEA Grapalat" w:hAnsi="GHEA Grapalat" w:cs="Calibri"/>
                <w:sz w:val="18"/>
                <w:szCs w:val="18"/>
                <w:lang w:val="es-ES"/>
              </w:rPr>
              <w:t>из</w:t>
            </w:r>
            <w:r w:rsidRPr="00656891">
              <w:rPr>
                <w:rFonts w:ascii="GHEA Grapalat" w:hAnsi="GHEA Grapalat" w:cs="Calibri"/>
                <w:sz w:val="18"/>
                <w:szCs w:val="18"/>
              </w:rPr>
              <w:t>новой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однойцельной</w:t>
            </w:r>
            <w:r w:rsidRPr="00656891">
              <w:rPr>
                <w:rFonts w:ascii="GHEA Grapalat" w:hAnsi="GHEA Grapalat" w:cs="Calibri"/>
                <w:sz w:val="18"/>
                <w:szCs w:val="18"/>
                <w:lang w:val="es-ES"/>
              </w:rPr>
              <w:t>,</w:t>
            </w:r>
            <w:r w:rsidRPr="00656891">
              <w:rPr>
                <w:rFonts w:ascii="GHEA Grapalat" w:hAnsi="GHEA Grapalat" w:cs="Calibri"/>
                <w:sz w:val="18"/>
                <w:szCs w:val="18"/>
              </w:rPr>
              <w:t>неиспользуемой</w:t>
            </w:r>
            <w:r w:rsidRPr="00656891">
              <w:rPr>
                <w:rFonts w:ascii="GHEA Grapalat" w:hAnsi="GHEA Grapalat" w:cs="Calibri"/>
                <w:sz w:val="18"/>
                <w:szCs w:val="18"/>
                <w:lang w:val="hy-AM"/>
              </w:rPr>
              <w:t xml:space="preserve"> </w:t>
            </w:r>
            <w:r w:rsidRPr="00656891">
              <w:rPr>
                <w:rFonts w:ascii="GHEA Grapalat" w:hAnsi="GHEA Grapalat" w:cs="Calibri"/>
                <w:sz w:val="18"/>
                <w:szCs w:val="18"/>
              </w:rPr>
              <w:t>железной</w:t>
            </w:r>
            <w:r w:rsidRPr="00656891">
              <w:rPr>
                <w:rFonts w:ascii="GHEA Grapalat" w:hAnsi="GHEA Grapalat" w:cs="Calibri"/>
                <w:sz w:val="18"/>
                <w:szCs w:val="18"/>
                <w:lang w:val="hy-AM"/>
              </w:rPr>
              <w:t xml:space="preserve"> </w:t>
            </w:r>
            <w:r w:rsidRPr="00656891">
              <w:rPr>
                <w:rFonts w:ascii="GHEA Grapalat" w:hAnsi="GHEA Grapalat" w:cs="Calibri"/>
                <w:sz w:val="18"/>
                <w:szCs w:val="18"/>
              </w:rPr>
              <w:t>трубы</w:t>
            </w:r>
            <w:r w:rsidRPr="00656891">
              <w:rPr>
                <w:rFonts w:ascii="GHEA Grapalat" w:hAnsi="GHEA Grapalat" w:cs="Calibri"/>
                <w:sz w:val="18"/>
                <w:szCs w:val="18"/>
                <w:lang w:val="es-ES"/>
              </w:rPr>
              <w:t xml:space="preserve">, </w:t>
            </w:r>
            <w:r w:rsidRPr="00656891">
              <w:rPr>
                <w:rFonts w:ascii="GHEA Grapalat" w:hAnsi="GHEA Grapalat" w:cs="Calibri"/>
                <w:sz w:val="18"/>
                <w:szCs w:val="18"/>
              </w:rPr>
              <w:t>окрашенной</w:t>
            </w:r>
            <w:r w:rsidRPr="00656891">
              <w:rPr>
                <w:rFonts w:ascii="GHEA Grapalat" w:hAnsi="GHEA Grapalat" w:cs="Calibri"/>
                <w:sz w:val="18"/>
                <w:szCs w:val="18"/>
                <w:lang w:val="hy-AM"/>
              </w:rPr>
              <w:t xml:space="preserve"> </w:t>
            </w:r>
            <w:r w:rsidRPr="00656891">
              <w:rPr>
                <w:rFonts w:ascii="GHEA Grapalat" w:hAnsi="GHEA Grapalat" w:cs="Calibri"/>
                <w:sz w:val="18"/>
                <w:szCs w:val="18"/>
              </w:rPr>
              <w:t>серой</w:t>
            </w:r>
            <w:r w:rsidRPr="00656891">
              <w:rPr>
                <w:rFonts w:ascii="GHEA Grapalat" w:hAnsi="GHEA Grapalat" w:cs="Calibri"/>
                <w:sz w:val="18"/>
                <w:szCs w:val="18"/>
                <w:lang w:val="hy-AM"/>
              </w:rPr>
              <w:t xml:space="preserve"> </w:t>
            </w:r>
            <w:r w:rsidRPr="00656891">
              <w:rPr>
                <w:rFonts w:ascii="GHEA Grapalat" w:hAnsi="GHEA Grapalat" w:cs="Calibri"/>
                <w:sz w:val="18"/>
                <w:szCs w:val="18"/>
              </w:rPr>
              <w:lastRenderedPageBreak/>
              <w:t>антикоррозийной</w:t>
            </w:r>
            <w:r w:rsidRPr="00656891">
              <w:rPr>
                <w:rFonts w:ascii="GHEA Grapalat" w:hAnsi="GHEA Grapalat" w:cs="Calibri"/>
                <w:sz w:val="18"/>
                <w:szCs w:val="18"/>
                <w:lang w:val="hy-AM"/>
              </w:rPr>
              <w:t xml:space="preserve"> </w:t>
            </w:r>
            <w:r w:rsidRPr="00656891">
              <w:rPr>
                <w:rFonts w:ascii="GHEA Grapalat" w:hAnsi="GHEA Grapalat" w:cs="Calibri"/>
                <w:sz w:val="18"/>
                <w:szCs w:val="18"/>
              </w:rPr>
              <w:t>краской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высотой</w:t>
            </w:r>
            <w:r w:rsidRPr="00656891">
              <w:rPr>
                <w:rFonts w:ascii="GHEA Grapalat" w:hAnsi="GHEA Grapalat" w:cs="Calibri"/>
                <w:sz w:val="18"/>
                <w:szCs w:val="18"/>
                <w:lang w:val="es-ES"/>
              </w:rPr>
              <w:t xml:space="preserve">5 </w:t>
            </w:r>
            <w:r w:rsidRPr="00656891">
              <w:rPr>
                <w:rFonts w:ascii="GHEA Grapalat" w:hAnsi="GHEA Grapalat" w:cs="Calibri"/>
                <w:sz w:val="18"/>
                <w:szCs w:val="18"/>
              </w:rPr>
              <w:t>м</w:t>
            </w:r>
            <w:r w:rsidRPr="00656891">
              <w:rPr>
                <w:rFonts w:ascii="GHEA Grapalat" w:hAnsi="GHEA Grapalat" w:cs="Calibri"/>
                <w:sz w:val="18"/>
                <w:szCs w:val="18"/>
                <w:lang w:val="es-ES"/>
              </w:rPr>
              <w:t>.</w:t>
            </w:r>
            <w:r w:rsidRPr="00656891">
              <w:rPr>
                <w:rFonts w:ascii="GHEA Grapalat" w:hAnsi="GHEA Grapalat" w:cs="Calibri"/>
                <w:sz w:val="18"/>
                <w:szCs w:val="18"/>
                <w:lang w:val="hy-AM"/>
              </w:rPr>
              <w:t>Установка бетоном класса Б-15 по представленной схеме</w:t>
            </w:r>
            <w:r w:rsidRPr="00656891">
              <w:rPr>
                <w:rFonts w:ascii="GHEA Grapalat" w:hAnsi="GHEA Grapalat" w:cs="Calibri"/>
                <w:sz w:val="18"/>
                <w:szCs w:val="18"/>
                <w:lang w:val="es-ES"/>
              </w:rPr>
              <w:t>.</w:t>
            </w:r>
          </w:p>
        </w:tc>
        <w:tc>
          <w:tcPr>
            <w:tcW w:w="1343" w:type="dxa"/>
            <w:shd w:val="clear" w:color="000000" w:fill="FFFFFF"/>
            <w:vAlign w:val="center"/>
          </w:tcPr>
          <w:p w14:paraId="6203579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lastRenderedPageBreak/>
              <w:t>шт.</w:t>
            </w:r>
          </w:p>
        </w:tc>
        <w:tc>
          <w:tcPr>
            <w:tcW w:w="956" w:type="dxa"/>
            <w:shd w:val="clear" w:color="000000" w:fill="FFFFFF"/>
            <w:noWrap/>
            <w:vAlign w:val="center"/>
          </w:tcPr>
          <w:p w14:paraId="3544E73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rPr>
              <w:t>1</w:t>
            </w:r>
          </w:p>
        </w:tc>
        <w:tc>
          <w:tcPr>
            <w:tcW w:w="1502" w:type="dxa"/>
            <w:tcBorders>
              <w:top w:val="nil"/>
              <w:left w:val="nil"/>
              <w:bottom w:val="single" w:sz="8" w:space="0" w:color="auto"/>
              <w:right w:val="single" w:sz="4" w:space="0" w:color="auto"/>
            </w:tcBorders>
            <w:shd w:val="clear" w:color="000000" w:fill="FFFFFF"/>
            <w:noWrap/>
            <w:vAlign w:val="center"/>
          </w:tcPr>
          <w:p w14:paraId="2F664135"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206106</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00E05225"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35.235</w:t>
            </w:r>
          </w:p>
        </w:tc>
      </w:tr>
      <w:tr w:rsidR="00656891" w:rsidRPr="00656891" w14:paraId="415D38BB" w14:textId="77777777" w:rsidTr="00656891">
        <w:trPr>
          <w:trHeight w:val="249"/>
          <w:jc w:val="center"/>
        </w:trPr>
        <w:tc>
          <w:tcPr>
            <w:tcW w:w="596" w:type="dxa"/>
            <w:shd w:val="clear" w:color="000000" w:fill="FFFFFF"/>
            <w:noWrap/>
            <w:vAlign w:val="center"/>
          </w:tcPr>
          <w:p w14:paraId="1E30CDC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18</w:t>
            </w:r>
          </w:p>
        </w:tc>
        <w:tc>
          <w:tcPr>
            <w:tcW w:w="1834" w:type="dxa"/>
            <w:shd w:val="clear" w:color="000000" w:fill="FFFFFF"/>
            <w:noWrap/>
            <w:vAlign w:val="center"/>
          </w:tcPr>
          <w:p w14:paraId="5152441F"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Резиновая стойка</w:t>
            </w:r>
          </w:p>
        </w:tc>
        <w:tc>
          <w:tcPr>
            <w:tcW w:w="3528" w:type="dxa"/>
            <w:shd w:val="clear" w:color="000000" w:fill="FFFFFF"/>
            <w:vAlign w:val="center"/>
          </w:tcPr>
          <w:p w14:paraId="5C0C3F63" w14:textId="77777777" w:rsidR="00656891" w:rsidRPr="00656891" w:rsidRDefault="00656891" w:rsidP="00B52CF9">
            <w:pPr>
              <w:jc w:val="both"/>
              <w:rPr>
                <w:rFonts w:ascii="GHEA Grapalat" w:hAnsi="GHEA Grapalat"/>
                <w:sz w:val="18"/>
                <w:szCs w:val="18"/>
                <w:lang w:val="hy-AM"/>
              </w:rPr>
            </w:pPr>
            <w:r w:rsidRPr="00656891">
              <w:rPr>
                <w:rFonts w:ascii="GHEA Grapalat" w:hAnsi="GHEA Grapalat" w:cs="Calibri"/>
                <w:sz w:val="18"/>
                <w:szCs w:val="18"/>
              </w:rPr>
              <w:t xml:space="preserve">Резиновая </w:t>
            </w:r>
            <w:r w:rsidRPr="00656891">
              <w:rPr>
                <w:rFonts w:ascii="GHEA Grapalat" w:hAnsi="GHEA Grapalat" w:cs="Calibri"/>
                <w:sz w:val="18"/>
                <w:szCs w:val="18"/>
                <w:lang w:val="hy-AM"/>
              </w:rPr>
              <w:t>стойка</w:t>
            </w:r>
            <w:r w:rsidRPr="00656891">
              <w:rPr>
                <w:rFonts w:ascii="GHEA Grapalat" w:hAnsi="GHEA Grapalat" w:cs="Calibri"/>
                <w:sz w:val="18"/>
                <w:szCs w:val="18"/>
              </w:rPr>
              <w:t xml:space="preserve"> должна быть изготовлена из эластичного полимерного пластика высотой 1000 мм, Диаметр основания 200 мм, диаметр основной части 90 мм, Вес 1.3 кг, рабочая температура-40C- +80C, цвет-оранжевый.</w:t>
            </w:r>
            <w:r w:rsidRPr="00656891">
              <w:rPr>
                <w:rFonts w:ascii="GHEA Grapalat" w:hAnsi="GHEA Grapalat"/>
                <w:sz w:val="18"/>
                <w:szCs w:val="18"/>
              </w:rPr>
              <w:t xml:space="preserve"> </w:t>
            </w:r>
            <w:r w:rsidRPr="00656891">
              <w:rPr>
                <w:rFonts w:ascii="GHEA Grapalat" w:hAnsi="GHEA Grapalat" w:cs="Calibri"/>
                <w:sz w:val="18"/>
                <w:szCs w:val="18"/>
              </w:rPr>
              <w:t>Резиновая подставка должна иметь 3 отражающие линии, которые должны обеспечивать высокую видимость в ночное время, стойка должна быть гибкой и хорошо восстанавливать форму после ударов автомобиля:</w:t>
            </w:r>
          </w:p>
        </w:tc>
        <w:tc>
          <w:tcPr>
            <w:tcW w:w="1343" w:type="dxa"/>
            <w:shd w:val="clear" w:color="000000" w:fill="FFFFFF"/>
            <w:vAlign w:val="center"/>
          </w:tcPr>
          <w:p w14:paraId="5CE8A8E8"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64A4B45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1DA7EC5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8520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E23757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1.457</w:t>
            </w:r>
          </w:p>
        </w:tc>
      </w:tr>
      <w:tr w:rsidR="00656891" w:rsidRPr="00656891" w14:paraId="47D9E47B" w14:textId="77777777" w:rsidTr="00656891">
        <w:trPr>
          <w:trHeight w:val="249"/>
          <w:jc w:val="center"/>
        </w:trPr>
        <w:tc>
          <w:tcPr>
            <w:tcW w:w="596" w:type="dxa"/>
            <w:shd w:val="clear" w:color="000000" w:fill="FFFFFF"/>
            <w:noWrap/>
            <w:vAlign w:val="center"/>
          </w:tcPr>
          <w:p w14:paraId="30563F1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19</w:t>
            </w:r>
          </w:p>
        </w:tc>
        <w:tc>
          <w:tcPr>
            <w:tcW w:w="1834" w:type="dxa"/>
            <w:shd w:val="clear" w:color="000000" w:fill="FFFFFF"/>
            <w:noWrap/>
            <w:vAlign w:val="center"/>
          </w:tcPr>
          <w:p w14:paraId="77C02BE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Резиновая стойка</w:t>
            </w:r>
          </w:p>
        </w:tc>
        <w:tc>
          <w:tcPr>
            <w:tcW w:w="3528" w:type="dxa"/>
            <w:shd w:val="clear" w:color="000000" w:fill="FFFFFF"/>
            <w:vAlign w:val="center"/>
          </w:tcPr>
          <w:p w14:paraId="22620E9F"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 xml:space="preserve">Резиновая </w:t>
            </w:r>
            <w:r w:rsidRPr="00656891">
              <w:rPr>
                <w:rFonts w:ascii="GHEA Grapalat" w:hAnsi="GHEA Grapalat" w:cs="Calibri"/>
                <w:sz w:val="18"/>
                <w:szCs w:val="18"/>
                <w:lang w:val="hy-AM"/>
              </w:rPr>
              <w:t>стойка</w:t>
            </w:r>
            <w:r w:rsidRPr="00656891">
              <w:rPr>
                <w:rFonts w:ascii="GHEA Grapalat" w:hAnsi="GHEA Grapalat" w:cs="Calibri"/>
                <w:sz w:val="18"/>
                <w:szCs w:val="18"/>
              </w:rPr>
              <w:t xml:space="preserve"> должна быть изготовлена из эластичного полимерного пластика высотой </w:t>
            </w:r>
            <w:r w:rsidRPr="00656891">
              <w:rPr>
                <w:rFonts w:ascii="GHEA Grapalat" w:hAnsi="GHEA Grapalat" w:cs="Calibri"/>
                <w:sz w:val="18"/>
                <w:szCs w:val="18"/>
                <w:lang w:val="hy-AM"/>
              </w:rPr>
              <w:t>750</w:t>
            </w:r>
            <w:r w:rsidRPr="00656891">
              <w:rPr>
                <w:rFonts w:ascii="GHEA Grapalat" w:hAnsi="GHEA Grapalat" w:cs="Calibri"/>
                <w:sz w:val="18"/>
                <w:szCs w:val="18"/>
              </w:rPr>
              <w:t xml:space="preserve"> мм, Диаметр основания 200 мм, диаметр основной части 90 мм, Вес 1.</w:t>
            </w:r>
            <w:r w:rsidRPr="00656891">
              <w:rPr>
                <w:rFonts w:ascii="GHEA Grapalat" w:hAnsi="GHEA Grapalat" w:cs="Calibri"/>
                <w:sz w:val="18"/>
                <w:szCs w:val="18"/>
                <w:lang w:val="hy-AM"/>
              </w:rPr>
              <w:t>1</w:t>
            </w:r>
            <w:r w:rsidRPr="00656891">
              <w:rPr>
                <w:rFonts w:ascii="GHEA Grapalat" w:hAnsi="GHEA Grapalat" w:cs="Calibri"/>
                <w:sz w:val="18"/>
                <w:szCs w:val="18"/>
              </w:rPr>
              <w:t xml:space="preserve"> кг, рабочая температура-40C- +80C, цвет-оранжевый.</w:t>
            </w:r>
            <w:r w:rsidRPr="00656891">
              <w:rPr>
                <w:rFonts w:ascii="GHEA Grapalat" w:hAnsi="GHEA Grapalat"/>
                <w:sz w:val="18"/>
                <w:szCs w:val="18"/>
              </w:rPr>
              <w:t xml:space="preserve"> </w:t>
            </w:r>
            <w:r w:rsidRPr="00656891">
              <w:rPr>
                <w:rFonts w:ascii="GHEA Grapalat" w:hAnsi="GHEA Grapalat" w:cs="Calibri"/>
                <w:sz w:val="18"/>
                <w:szCs w:val="18"/>
              </w:rPr>
              <w:t>Резиновая подставка должна иметь 3 отражающие линии, которые должны обеспечивать высокую видимость в ночное время, стойка должна быть гибкой и хорошо восстанавливать форму после ударов автомобиля:</w:t>
            </w:r>
          </w:p>
        </w:tc>
        <w:tc>
          <w:tcPr>
            <w:tcW w:w="1343" w:type="dxa"/>
            <w:shd w:val="clear" w:color="000000" w:fill="FFFFFF"/>
            <w:vAlign w:val="center"/>
          </w:tcPr>
          <w:p w14:paraId="26D7B66A"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3C7DD361"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42230608"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6630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54AB39EC"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1.133</w:t>
            </w:r>
          </w:p>
        </w:tc>
      </w:tr>
      <w:tr w:rsidR="00656891" w:rsidRPr="00656891" w14:paraId="3E028842" w14:textId="77777777" w:rsidTr="00656891">
        <w:trPr>
          <w:trHeight w:val="249"/>
          <w:jc w:val="center"/>
        </w:trPr>
        <w:tc>
          <w:tcPr>
            <w:tcW w:w="596" w:type="dxa"/>
            <w:shd w:val="clear" w:color="000000" w:fill="FFFFFF"/>
            <w:noWrap/>
            <w:vAlign w:val="center"/>
          </w:tcPr>
          <w:p w14:paraId="0D1F230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20</w:t>
            </w:r>
          </w:p>
        </w:tc>
        <w:tc>
          <w:tcPr>
            <w:tcW w:w="1834" w:type="dxa"/>
            <w:shd w:val="clear" w:color="000000" w:fill="FFFFFF"/>
            <w:noWrap/>
            <w:vAlign w:val="center"/>
          </w:tcPr>
          <w:p w14:paraId="7E90271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lang w:val="es-ES"/>
              </w:rPr>
              <w:t>Стойки</w:t>
            </w:r>
            <w:r w:rsidRPr="00656891">
              <w:rPr>
                <w:rFonts w:ascii="GHEA Grapalat" w:hAnsi="GHEA Grapalat"/>
                <w:sz w:val="18"/>
                <w:szCs w:val="18"/>
                <w:lang w:val="hy-AM"/>
              </w:rPr>
              <w:t xml:space="preserve"> </w:t>
            </w:r>
            <w:r w:rsidRPr="00656891">
              <w:rPr>
                <w:rFonts w:ascii="GHEA Grapalat" w:hAnsi="GHEA Grapalat"/>
                <w:sz w:val="18"/>
                <w:szCs w:val="18"/>
                <w:lang w:val="es-ES"/>
              </w:rPr>
              <w:t>(скелет)</w:t>
            </w:r>
            <w:r w:rsidRPr="00656891">
              <w:rPr>
                <w:rFonts w:ascii="GHEA Grapalat" w:hAnsi="GHEA Grapalat"/>
                <w:sz w:val="18"/>
                <w:szCs w:val="18"/>
                <w:lang w:val="hy-AM"/>
              </w:rPr>
              <w:t xml:space="preserve"> </w:t>
            </w:r>
            <w:r w:rsidRPr="00656891">
              <w:rPr>
                <w:rFonts w:ascii="GHEA Grapalat" w:hAnsi="GHEA Grapalat"/>
                <w:sz w:val="18"/>
                <w:szCs w:val="18"/>
                <w:lang w:val="es-ES"/>
              </w:rPr>
              <w:t>дорожного знака</w:t>
            </w:r>
            <w:r w:rsidRPr="00656891">
              <w:rPr>
                <w:rFonts w:ascii="GHEA Grapalat" w:hAnsi="GHEA Grapalat"/>
                <w:sz w:val="18"/>
                <w:szCs w:val="18"/>
                <w:lang w:val="hy-AM"/>
              </w:rPr>
              <w:t xml:space="preserve"> 5</w:t>
            </w:r>
            <w:r w:rsidRPr="00656891">
              <w:rPr>
                <w:rFonts w:ascii="Cambria Math" w:eastAsia="MS Mincho" w:hAnsi="Cambria Math" w:cs="Cambria Math"/>
                <w:sz w:val="18"/>
                <w:szCs w:val="18"/>
                <w:lang w:val="hy-AM"/>
              </w:rPr>
              <w:t>․</w:t>
            </w:r>
            <w:r w:rsidRPr="00656891">
              <w:rPr>
                <w:rFonts w:ascii="GHEA Grapalat" w:hAnsi="GHEA Grapalat"/>
                <w:sz w:val="18"/>
                <w:szCs w:val="18"/>
                <w:lang w:val="hy-AM"/>
              </w:rPr>
              <w:t>16</w:t>
            </w:r>
            <w:r w:rsidRPr="00656891">
              <w:rPr>
                <w:rFonts w:ascii="GHEA Grapalat" w:hAnsi="GHEA Grapalat"/>
                <w:sz w:val="18"/>
                <w:szCs w:val="18"/>
              </w:rPr>
              <w:t xml:space="preserve"> с </w:t>
            </w:r>
            <w:r w:rsidRPr="00656891">
              <w:rPr>
                <w:rFonts w:ascii="GHEA Grapalat" w:hAnsi="GHEA Grapalat"/>
                <w:sz w:val="18"/>
                <w:szCs w:val="18"/>
                <w:lang w:val="es-ES"/>
              </w:rPr>
              <w:t>установк</w:t>
            </w:r>
            <w:r w:rsidRPr="00656891">
              <w:rPr>
                <w:rFonts w:ascii="GHEA Grapalat" w:hAnsi="GHEA Grapalat"/>
                <w:sz w:val="18"/>
                <w:szCs w:val="18"/>
              </w:rPr>
              <w:t>ой</w:t>
            </w:r>
          </w:p>
        </w:tc>
        <w:tc>
          <w:tcPr>
            <w:tcW w:w="3528" w:type="dxa"/>
            <w:shd w:val="clear" w:color="000000" w:fill="FFFFFF"/>
            <w:vAlign w:val="center"/>
          </w:tcPr>
          <w:p w14:paraId="7B38DC92" w14:textId="77777777" w:rsidR="00656891" w:rsidRPr="00656891" w:rsidRDefault="00656891" w:rsidP="00B52CF9">
            <w:pPr>
              <w:jc w:val="both"/>
              <w:rPr>
                <w:rFonts w:ascii="GHEA Grapalat" w:hAnsi="GHEA Grapalat"/>
                <w:sz w:val="18"/>
                <w:szCs w:val="18"/>
                <w:lang w:val="es-ES"/>
              </w:rPr>
            </w:pPr>
            <w:r w:rsidRPr="00656891">
              <w:rPr>
                <w:rFonts w:ascii="GHEA Grapalat" w:hAnsi="GHEA Grapalat"/>
                <w:sz w:val="18"/>
                <w:szCs w:val="18"/>
                <w:lang w:val="hy-AM"/>
              </w:rPr>
              <w:t xml:space="preserve">Скелет знака 5. 16 должен быть изготовлен размером 60 *40 мм, стеной 3-4 мм, железной трубой, установка: с 2 стойками, </w:t>
            </w:r>
            <w:r w:rsidRPr="00656891">
              <w:rPr>
                <w:rFonts w:ascii="GHEA Grapalat" w:hAnsi="GHEA Grapalat"/>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w:t>
            </w:r>
            <w:r w:rsidRPr="00656891">
              <w:rPr>
                <w:rFonts w:ascii="GHEA Grapalat" w:hAnsi="GHEA Grapalat"/>
                <w:sz w:val="18"/>
                <w:szCs w:val="18"/>
                <w:lang w:val="hy-AM"/>
              </w:rPr>
              <w:t>, высот</w:t>
            </w:r>
            <w:r w:rsidRPr="00656891">
              <w:rPr>
                <w:rFonts w:ascii="GHEA Grapalat" w:hAnsi="GHEA Grapalat"/>
                <w:sz w:val="18"/>
                <w:szCs w:val="18"/>
              </w:rPr>
              <w:t>ой</w:t>
            </w:r>
            <w:r w:rsidRPr="00656891">
              <w:rPr>
                <w:rFonts w:ascii="GHEA Grapalat" w:hAnsi="GHEA Grapalat"/>
                <w:sz w:val="18"/>
                <w:szCs w:val="18"/>
                <w:lang w:val="hy-AM"/>
              </w:rPr>
              <w:t>-3</w:t>
            </w:r>
            <w:r w:rsidRPr="00656891">
              <w:rPr>
                <w:rFonts w:ascii="GHEA Grapalat" w:hAnsi="GHEA Grapalat"/>
                <w:sz w:val="18"/>
                <w:szCs w:val="18"/>
              </w:rPr>
              <w:t>м.</w:t>
            </w:r>
            <w:r w:rsidRPr="00656891">
              <w:rPr>
                <w:rFonts w:ascii="GHEA Grapalat" w:hAnsi="GHEA Grapalat"/>
                <w:sz w:val="18"/>
                <w:szCs w:val="18"/>
                <w:lang w:val="hy-AM"/>
              </w:rPr>
              <w:t>Установка бетоном класса Б-15 по представленной схеме</w:t>
            </w:r>
            <w:r w:rsidRPr="00656891">
              <w:rPr>
                <w:rFonts w:ascii="GHEA Grapalat" w:hAnsi="GHEA Grapalat"/>
                <w:sz w:val="18"/>
                <w:szCs w:val="18"/>
                <w:lang w:val="es-ES"/>
              </w:rPr>
              <w:t>.</w:t>
            </w:r>
          </w:p>
          <w:p w14:paraId="4F72BBDB" w14:textId="77777777" w:rsidR="00656891" w:rsidRPr="00656891" w:rsidRDefault="00656891" w:rsidP="00B52CF9">
            <w:pPr>
              <w:jc w:val="both"/>
              <w:rPr>
                <w:rFonts w:ascii="GHEA Grapalat" w:hAnsi="GHEA Grapalat"/>
                <w:sz w:val="18"/>
                <w:szCs w:val="18"/>
                <w:lang w:val="hy-AM"/>
              </w:rPr>
            </w:pPr>
            <w:r w:rsidRPr="00656891">
              <w:rPr>
                <w:rFonts w:ascii="GHEA Grapalat" w:hAnsi="GHEA Grapalat"/>
                <w:sz w:val="18"/>
                <w:szCs w:val="18"/>
              </w:rPr>
              <w:t xml:space="preserve">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w:t>
            </w:r>
            <w:r w:rsidRPr="00656891">
              <w:rPr>
                <w:rFonts w:ascii="GHEA Grapalat" w:hAnsi="GHEA Grapalat"/>
                <w:sz w:val="18"/>
                <w:szCs w:val="18"/>
              </w:rPr>
              <w:lastRenderedPageBreak/>
              <w:t>Rolax Rolax). Цвет должен быть согласован. с заказчиком</w:t>
            </w:r>
            <w:r w:rsidRPr="00656891">
              <w:rPr>
                <w:rFonts w:ascii="GHEA Grapalat" w:hAnsi="GHEA Grapalat"/>
                <w:sz w:val="18"/>
                <w:szCs w:val="18"/>
                <w:lang w:val="es-ES"/>
              </w:rPr>
              <w:t>.</w:t>
            </w:r>
          </w:p>
        </w:tc>
        <w:tc>
          <w:tcPr>
            <w:tcW w:w="1343" w:type="dxa"/>
            <w:shd w:val="clear" w:color="000000" w:fill="FFFFFF"/>
            <w:vAlign w:val="center"/>
          </w:tcPr>
          <w:p w14:paraId="7F9DB345"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lastRenderedPageBreak/>
              <w:t>шт.</w:t>
            </w:r>
          </w:p>
        </w:tc>
        <w:tc>
          <w:tcPr>
            <w:tcW w:w="956" w:type="dxa"/>
            <w:shd w:val="clear" w:color="000000" w:fill="FFFFFF"/>
            <w:noWrap/>
            <w:vAlign w:val="center"/>
          </w:tcPr>
          <w:p w14:paraId="5FF361C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16FB68D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47360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5F0B2A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8.096</w:t>
            </w:r>
          </w:p>
        </w:tc>
      </w:tr>
      <w:tr w:rsidR="00656891" w:rsidRPr="00656891" w14:paraId="0FB2E888" w14:textId="77777777" w:rsidTr="00656891">
        <w:trPr>
          <w:trHeight w:val="249"/>
          <w:jc w:val="center"/>
        </w:trPr>
        <w:tc>
          <w:tcPr>
            <w:tcW w:w="596" w:type="dxa"/>
            <w:shd w:val="clear" w:color="000000" w:fill="FFFFFF"/>
            <w:noWrap/>
            <w:vAlign w:val="center"/>
          </w:tcPr>
          <w:p w14:paraId="023232C8"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21</w:t>
            </w:r>
          </w:p>
        </w:tc>
        <w:tc>
          <w:tcPr>
            <w:tcW w:w="1834" w:type="dxa"/>
            <w:shd w:val="clear" w:color="000000" w:fill="FFFFFF"/>
            <w:noWrap/>
            <w:vAlign w:val="center"/>
          </w:tcPr>
          <w:p w14:paraId="5AD2DE3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Переустановка подставки</w:t>
            </w:r>
          </w:p>
        </w:tc>
        <w:tc>
          <w:tcPr>
            <w:tcW w:w="3528" w:type="dxa"/>
            <w:shd w:val="clear" w:color="000000" w:fill="FFFFFF"/>
            <w:vAlign w:val="center"/>
          </w:tcPr>
          <w:p w14:paraId="66A41A0E"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Переустановка существующей стойки дорожного знака из бетона Б-15 по указанному заказчиком адресу.</w:t>
            </w:r>
          </w:p>
        </w:tc>
        <w:tc>
          <w:tcPr>
            <w:tcW w:w="1343" w:type="dxa"/>
            <w:shd w:val="clear" w:color="000000" w:fill="FFFFFF"/>
            <w:vAlign w:val="center"/>
          </w:tcPr>
          <w:p w14:paraId="40888AC4" w14:textId="77777777" w:rsidR="00656891" w:rsidRPr="00656891" w:rsidRDefault="00656891" w:rsidP="00B52CF9">
            <w:pPr>
              <w:jc w:val="center"/>
              <w:rPr>
                <w:rFonts w:ascii="GHEA Grapalat" w:hAnsi="GHEA Grapalat"/>
                <w:sz w:val="18"/>
                <w:szCs w:val="18"/>
                <w:lang w:val="hy-AM"/>
              </w:rPr>
            </w:pPr>
            <w:r w:rsidRPr="00656891">
              <w:rPr>
                <w:rFonts w:ascii="GHEA Grapalat" w:hAnsi="GHEA Grapalat"/>
                <w:sz w:val="18"/>
                <w:szCs w:val="18"/>
              </w:rPr>
              <w:t>шт.</w:t>
            </w:r>
          </w:p>
        </w:tc>
        <w:tc>
          <w:tcPr>
            <w:tcW w:w="956" w:type="dxa"/>
            <w:shd w:val="clear" w:color="000000" w:fill="FFFFFF"/>
            <w:noWrap/>
            <w:vAlign w:val="center"/>
          </w:tcPr>
          <w:p w14:paraId="51404876"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2A28A6B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7580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749192A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1.296</w:t>
            </w:r>
          </w:p>
        </w:tc>
      </w:tr>
      <w:tr w:rsidR="00656891" w:rsidRPr="00656891" w14:paraId="2620C04D" w14:textId="77777777" w:rsidTr="00656891">
        <w:trPr>
          <w:trHeight w:val="249"/>
          <w:jc w:val="center"/>
        </w:trPr>
        <w:tc>
          <w:tcPr>
            <w:tcW w:w="596" w:type="dxa"/>
            <w:shd w:val="clear" w:color="000000" w:fill="FFFFFF"/>
            <w:noWrap/>
            <w:vAlign w:val="center"/>
          </w:tcPr>
          <w:p w14:paraId="5D8F6C2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22</w:t>
            </w:r>
          </w:p>
        </w:tc>
        <w:tc>
          <w:tcPr>
            <w:tcW w:w="1834" w:type="dxa"/>
            <w:shd w:val="clear" w:color="000000" w:fill="FFFFFF"/>
            <w:noWrap/>
            <w:vAlign w:val="center"/>
          </w:tcPr>
          <w:p w14:paraId="62358164"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Переустановка дорожных знаков</w:t>
            </w:r>
          </w:p>
        </w:tc>
        <w:tc>
          <w:tcPr>
            <w:tcW w:w="3528" w:type="dxa"/>
            <w:shd w:val="clear" w:color="000000" w:fill="FFFFFF"/>
            <w:vAlign w:val="center"/>
          </w:tcPr>
          <w:p w14:paraId="39B1B604"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Переустановка дорожных знаков по адресу, указанному заказчиком:</w:t>
            </w:r>
          </w:p>
        </w:tc>
        <w:tc>
          <w:tcPr>
            <w:tcW w:w="1343" w:type="dxa"/>
            <w:shd w:val="clear" w:color="000000" w:fill="FFFFFF"/>
            <w:vAlign w:val="center"/>
          </w:tcPr>
          <w:p w14:paraId="71A08560"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3629B07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78643B38"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950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3840B9B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bCs/>
                <w:color w:val="000000"/>
                <w:sz w:val="18"/>
                <w:szCs w:val="18"/>
              </w:rPr>
              <w:t>0.162</w:t>
            </w:r>
          </w:p>
        </w:tc>
      </w:tr>
      <w:tr w:rsidR="00656891" w:rsidRPr="00656891" w14:paraId="6CEADB8F" w14:textId="77777777" w:rsidTr="00656891">
        <w:trPr>
          <w:trHeight w:val="249"/>
          <w:jc w:val="center"/>
        </w:trPr>
        <w:tc>
          <w:tcPr>
            <w:tcW w:w="596" w:type="dxa"/>
            <w:shd w:val="clear" w:color="000000" w:fill="FFFFFF"/>
            <w:noWrap/>
            <w:vAlign w:val="center"/>
          </w:tcPr>
          <w:p w14:paraId="517E0D4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23</w:t>
            </w:r>
          </w:p>
        </w:tc>
        <w:tc>
          <w:tcPr>
            <w:tcW w:w="1834" w:type="dxa"/>
            <w:shd w:val="clear" w:color="000000" w:fill="FFFFFF"/>
            <w:noWrap/>
            <w:vAlign w:val="center"/>
          </w:tcPr>
          <w:p w14:paraId="6BCF7B2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Демонтаж дорожных знаков</w:t>
            </w:r>
          </w:p>
        </w:tc>
        <w:tc>
          <w:tcPr>
            <w:tcW w:w="3528" w:type="dxa"/>
            <w:shd w:val="clear" w:color="000000" w:fill="FFFFFF"/>
            <w:vAlign w:val="center"/>
          </w:tcPr>
          <w:p w14:paraId="11B4BA1A"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Демонтаж дорожных знаков или остановки в соответствии с заданием заказчика.</w:t>
            </w:r>
          </w:p>
        </w:tc>
        <w:tc>
          <w:tcPr>
            <w:tcW w:w="1343" w:type="dxa"/>
            <w:shd w:val="clear" w:color="000000" w:fill="FFFFFF"/>
            <w:vAlign w:val="center"/>
          </w:tcPr>
          <w:p w14:paraId="5D5421A1"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7F9B0170"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789331BA"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lang w:val="hy-AM"/>
              </w:rPr>
              <w:t>999</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41E79924" w14:textId="77777777" w:rsidR="00656891" w:rsidRPr="00656891" w:rsidRDefault="00656891" w:rsidP="00B52CF9">
            <w:pPr>
              <w:jc w:val="center"/>
              <w:rPr>
                <w:rFonts w:ascii="Calibri" w:hAnsi="Calibri" w:cs="Calibri"/>
                <w:color w:val="000000"/>
                <w:sz w:val="18"/>
                <w:szCs w:val="18"/>
              </w:rPr>
            </w:pPr>
            <w:r w:rsidRPr="00656891">
              <w:rPr>
                <w:rFonts w:ascii="GHEA Grapalat" w:hAnsi="GHEA Grapalat" w:cs="Calibri"/>
                <w:b/>
                <w:bCs/>
                <w:color w:val="000000"/>
                <w:sz w:val="18"/>
                <w:szCs w:val="18"/>
              </w:rPr>
              <w:t>0.171</w:t>
            </w:r>
          </w:p>
        </w:tc>
      </w:tr>
      <w:tr w:rsidR="00656891" w:rsidRPr="00656891" w14:paraId="6A8B32CC" w14:textId="77777777" w:rsidTr="00656891">
        <w:trPr>
          <w:trHeight w:val="249"/>
          <w:jc w:val="center"/>
        </w:trPr>
        <w:tc>
          <w:tcPr>
            <w:tcW w:w="596" w:type="dxa"/>
            <w:shd w:val="clear" w:color="000000" w:fill="FFFFFF"/>
            <w:noWrap/>
            <w:vAlign w:val="center"/>
          </w:tcPr>
          <w:p w14:paraId="08F5E2D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24</w:t>
            </w:r>
          </w:p>
        </w:tc>
        <w:tc>
          <w:tcPr>
            <w:tcW w:w="1834" w:type="dxa"/>
            <w:shd w:val="clear" w:color="000000" w:fill="FFFFFF"/>
            <w:noWrap/>
            <w:vAlign w:val="center"/>
          </w:tcPr>
          <w:p w14:paraId="5C0CA03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 xml:space="preserve">Перестановка резиновых </w:t>
            </w:r>
            <w:r w:rsidRPr="00656891">
              <w:rPr>
                <w:rFonts w:ascii="GHEA Grapalat" w:hAnsi="GHEA Grapalat" w:cs="Calibri"/>
                <w:sz w:val="18"/>
                <w:szCs w:val="18"/>
                <w:lang w:val="hy-AM"/>
              </w:rPr>
              <w:t>стойка</w:t>
            </w:r>
          </w:p>
        </w:tc>
        <w:tc>
          <w:tcPr>
            <w:tcW w:w="3528" w:type="dxa"/>
            <w:shd w:val="clear" w:color="000000" w:fill="FFFFFF"/>
            <w:vAlign w:val="center"/>
          </w:tcPr>
          <w:p w14:paraId="6B6BEBDF" w14:textId="77777777" w:rsidR="00656891" w:rsidRPr="00656891" w:rsidRDefault="00656891" w:rsidP="00B52CF9">
            <w:pPr>
              <w:jc w:val="both"/>
              <w:rPr>
                <w:rFonts w:ascii="GHEA Grapalat" w:hAnsi="GHEA Grapalat" w:cs="Calibri"/>
                <w:sz w:val="18"/>
                <w:szCs w:val="18"/>
                <w:lang w:val="hy-AM"/>
              </w:rPr>
            </w:pPr>
            <w:r w:rsidRPr="00656891">
              <w:rPr>
                <w:rFonts w:ascii="GHEA Grapalat" w:hAnsi="GHEA Grapalat"/>
                <w:sz w:val="18"/>
                <w:szCs w:val="18"/>
              </w:rPr>
              <w:t xml:space="preserve">Перестановка резиновых </w:t>
            </w:r>
            <w:r w:rsidRPr="00656891">
              <w:rPr>
                <w:rFonts w:ascii="GHEA Grapalat" w:hAnsi="GHEA Grapalat" w:cs="Calibri"/>
                <w:sz w:val="18"/>
                <w:szCs w:val="18"/>
                <w:lang w:val="hy-AM"/>
              </w:rPr>
              <w:t>стойка</w:t>
            </w:r>
            <w:r w:rsidRPr="00656891">
              <w:rPr>
                <w:rFonts w:ascii="GHEA Grapalat" w:hAnsi="GHEA Grapalat"/>
                <w:sz w:val="18"/>
                <w:szCs w:val="18"/>
              </w:rPr>
              <w:t xml:space="preserve"> по адресу, указанному заказчиком. Мойка резиновых стоек</w:t>
            </w:r>
            <w:r w:rsidRPr="00656891">
              <w:rPr>
                <w:rFonts w:ascii="GHEA Grapalat" w:hAnsi="GHEA Grapalat"/>
                <w:sz w:val="18"/>
                <w:szCs w:val="18"/>
                <w:lang w:val="hy-AM"/>
              </w:rPr>
              <w:t>.</w:t>
            </w:r>
          </w:p>
        </w:tc>
        <w:tc>
          <w:tcPr>
            <w:tcW w:w="1343" w:type="dxa"/>
            <w:shd w:val="clear" w:color="000000" w:fill="FFFFFF"/>
            <w:vAlign w:val="center"/>
          </w:tcPr>
          <w:p w14:paraId="2644AE31"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33DB6219"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024F19D3"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rPr>
              <w:t>950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2F9E64BB" w14:textId="77777777" w:rsidR="00656891" w:rsidRPr="00656891" w:rsidRDefault="00656891" w:rsidP="00B52CF9">
            <w:pPr>
              <w:jc w:val="center"/>
              <w:rPr>
                <w:rFonts w:ascii="Calibri" w:hAnsi="Calibri" w:cs="Calibri"/>
                <w:color w:val="000000"/>
                <w:sz w:val="18"/>
                <w:szCs w:val="18"/>
              </w:rPr>
            </w:pPr>
            <w:r w:rsidRPr="00656891">
              <w:rPr>
                <w:rFonts w:ascii="GHEA Grapalat" w:hAnsi="GHEA Grapalat" w:cs="Calibri"/>
                <w:b/>
                <w:bCs/>
                <w:color w:val="000000"/>
                <w:sz w:val="18"/>
                <w:szCs w:val="18"/>
              </w:rPr>
              <w:t>0.162</w:t>
            </w:r>
          </w:p>
        </w:tc>
      </w:tr>
      <w:tr w:rsidR="00656891" w:rsidRPr="00656891" w14:paraId="6C965AF3" w14:textId="77777777" w:rsidTr="00656891">
        <w:trPr>
          <w:trHeight w:val="249"/>
          <w:jc w:val="center"/>
        </w:trPr>
        <w:tc>
          <w:tcPr>
            <w:tcW w:w="596" w:type="dxa"/>
            <w:shd w:val="clear" w:color="000000" w:fill="FFFFFF"/>
            <w:noWrap/>
            <w:vAlign w:val="center"/>
          </w:tcPr>
          <w:p w14:paraId="7928BD48"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25</w:t>
            </w:r>
          </w:p>
        </w:tc>
        <w:tc>
          <w:tcPr>
            <w:tcW w:w="1834" w:type="dxa"/>
            <w:shd w:val="clear" w:color="000000" w:fill="FFFFFF"/>
            <w:noWrap/>
            <w:vAlign w:val="center"/>
          </w:tcPr>
          <w:p w14:paraId="2AF2790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Удлинение стойки новой стойкой</w:t>
            </w:r>
          </w:p>
        </w:tc>
        <w:tc>
          <w:tcPr>
            <w:tcW w:w="3528" w:type="dxa"/>
            <w:shd w:val="clear" w:color="000000" w:fill="FFFFFF"/>
            <w:vAlign w:val="center"/>
          </w:tcPr>
          <w:p w14:paraId="331AD857"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sz w:val="18"/>
                <w:szCs w:val="18"/>
              </w:rPr>
              <w:t>Стойка должна быть из готовлена диаметр о мнеменее</w:t>
            </w:r>
            <w:r w:rsidRPr="00656891">
              <w:rPr>
                <w:rFonts w:ascii="GHEA Grapalat" w:hAnsi="GHEA Grapalat" w:cs="Calibri"/>
                <w:sz w:val="18"/>
                <w:szCs w:val="18"/>
                <w:lang w:val="es-ES"/>
              </w:rPr>
              <w:t xml:space="preserve"> 57 </w:t>
            </w:r>
            <w:r w:rsidRPr="00656891">
              <w:rPr>
                <w:rFonts w:ascii="GHEA Grapalat" w:hAnsi="GHEA Grapalat" w:cs="Calibri"/>
                <w:sz w:val="18"/>
                <w:szCs w:val="18"/>
              </w:rPr>
              <w:t>мм</w:t>
            </w:r>
            <w:r w:rsidRPr="00656891">
              <w:rPr>
                <w:rFonts w:ascii="GHEA Grapalat" w:hAnsi="GHEA Grapalat" w:cs="Calibri"/>
                <w:sz w:val="18"/>
                <w:szCs w:val="18"/>
                <w:lang w:val="es-ES"/>
              </w:rPr>
              <w:t>, стеной 3-4 мм,из</w:t>
            </w:r>
            <w:r w:rsidRPr="00656891">
              <w:rPr>
                <w:rFonts w:ascii="GHEA Grapalat" w:hAnsi="GHEA Grapalat" w:cs="Calibri"/>
                <w:sz w:val="18"/>
                <w:szCs w:val="18"/>
              </w:rPr>
              <w:t>новой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однойцельной</w:t>
            </w:r>
            <w:r w:rsidRPr="00656891">
              <w:rPr>
                <w:rFonts w:ascii="GHEA Grapalat" w:hAnsi="GHEA Grapalat" w:cs="Calibri"/>
                <w:sz w:val="18"/>
                <w:szCs w:val="18"/>
                <w:lang w:val="es-ES"/>
              </w:rPr>
              <w:t xml:space="preserve">, </w:t>
            </w:r>
            <w:r w:rsidRPr="00656891">
              <w:rPr>
                <w:rFonts w:ascii="GHEA Grapalat" w:hAnsi="GHEA Grapalat" w:cs="Calibri"/>
                <w:sz w:val="18"/>
                <w:szCs w:val="18"/>
              </w:rPr>
              <w:t>не используемой железной трубы</w:t>
            </w:r>
            <w:r w:rsidRPr="00656891">
              <w:rPr>
                <w:rFonts w:ascii="GHEA Grapalat" w:hAnsi="GHEA Grapalat" w:cs="Calibri"/>
                <w:sz w:val="18"/>
                <w:szCs w:val="18"/>
                <w:lang w:val="es-ES"/>
              </w:rPr>
              <w:t xml:space="preserve">, </w:t>
            </w:r>
            <w:r w:rsidRPr="00656891">
              <w:rPr>
                <w:rFonts w:ascii="GHEA Grapalat" w:hAnsi="GHEA Grapalat" w:cs="Calibri"/>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w:t>
            </w:r>
            <w:r w:rsidRPr="00656891">
              <w:rPr>
                <w:rFonts w:ascii="GHEA Grapalat" w:hAnsi="GHEA Grapalat" w:cs="Calibri"/>
                <w:sz w:val="18"/>
                <w:szCs w:val="18"/>
                <w:lang w:val="es-ES"/>
              </w:rPr>
              <w:t>.</w:t>
            </w:r>
          </w:p>
        </w:tc>
        <w:tc>
          <w:tcPr>
            <w:tcW w:w="1343" w:type="dxa"/>
            <w:shd w:val="clear" w:color="000000" w:fill="FFFFFF"/>
            <w:vAlign w:val="center"/>
          </w:tcPr>
          <w:p w14:paraId="27EA5BAC"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64CB95B2"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713AC10D"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rPr>
              <w:t>4000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760D056F" w14:textId="77777777" w:rsidR="00656891" w:rsidRPr="00656891" w:rsidRDefault="00656891" w:rsidP="00B52CF9">
            <w:pPr>
              <w:jc w:val="center"/>
              <w:rPr>
                <w:rFonts w:ascii="Calibri" w:hAnsi="Calibri" w:cs="Calibri"/>
                <w:color w:val="000000"/>
                <w:sz w:val="18"/>
                <w:szCs w:val="18"/>
              </w:rPr>
            </w:pPr>
            <w:r w:rsidRPr="00656891">
              <w:rPr>
                <w:rFonts w:ascii="GHEA Grapalat" w:hAnsi="GHEA Grapalat" w:cs="Calibri"/>
                <w:b/>
                <w:bCs/>
                <w:color w:val="000000"/>
                <w:sz w:val="18"/>
                <w:szCs w:val="18"/>
              </w:rPr>
              <w:t>0.684</w:t>
            </w:r>
          </w:p>
        </w:tc>
      </w:tr>
      <w:tr w:rsidR="00656891" w:rsidRPr="00656891" w14:paraId="134EE646" w14:textId="77777777" w:rsidTr="00656891">
        <w:trPr>
          <w:trHeight w:val="249"/>
          <w:jc w:val="center"/>
        </w:trPr>
        <w:tc>
          <w:tcPr>
            <w:tcW w:w="596" w:type="dxa"/>
            <w:shd w:val="clear" w:color="000000" w:fill="FFFFFF"/>
            <w:noWrap/>
            <w:vAlign w:val="center"/>
          </w:tcPr>
          <w:p w14:paraId="5F2BFE35" w14:textId="77777777" w:rsidR="00656891" w:rsidRPr="00656891" w:rsidRDefault="00656891" w:rsidP="00B52CF9">
            <w:pPr>
              <w:jc w:val="center"/>
              <w:rPr>
                <w:rFonts w:ascii="GHEA Grapalat" w:hAnsi="GHEA Grapalat" w:cs="Calibri"/>
                <w:sz w:val="18"/>
                <w:szCs w:val="18"/>
              </w:rPr>
            </w:pPr>
            <w:r w:rsidRPr="00656891">
              <w:rPr>
                <w:rFonts w:ascii="GHEA Grapalat" w:hAnsi="GHEA Grapalat" w:cs="Calibri"/>
                <w:sz w:val="18"/>
                <w:szCs w:val="18"/>
                <w:lang w:val="hy-AM"/>
              </w:rPr>
              <w:t>26</w:t>
            </w:r>
          </w:p>
        </w:tc>
        <w:tc>
          <w:tcPr>
            <w:tcW w:w="1834" w:type="dxa"/>
            <w:shd w:val="clear" w:color="000000" w:fill="FFFFFF"/>
            <w:noWrap/>
            <w:vAlign w:val="center"/>
          </w:tcPr>
          <w:p w14:paraId="35C420AE"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sz w:val="18"/>
                <w:szCs w:val="18"/>
              </w:rPr>
              <w:t>Переустановка</w:t>
            </w:r>
            <w:r w:rsidRPr="00656891">
              <w:rPr>
                <w:rFonts w:ascii="GHEA Grapalat" w:hAnsi="GHEA Grapalat" w:cs="Calibri"/>
                <w:sz w:val="18"/>
                <w:szCs w:val="18"/>
                <w:lang w:val="hy-AM"/>
              </w:rPr>
              <w:t xml:space="preserve"> Зеркало наблюдательное / Сферическое зеркало /</w:t>
            </w:r>
          </w:p>
          <w:p w14:paraId="40267C7E" w14:textId="77777777" w:rsidR="00656891" w:rsidRPr="00656891" w:rsidRDefault="00656891" w:rsidP="00B52CF9">
            <w:pPr>
              <w:jc w:val="center"/>
              <w:rPr>
                <w:rFonts w:ascii="GHEA Grapalat" w:hAnsi="GHEA Grapalat" w:cs="Calibri"/>
                <w:sz w:val="18"/>
                <w:szCs w:val="18"/>
                <w:lang w:val="hy-AM"/>
              </w:rPr>
            </w:pPr>
          </w:p>
        </w:tc>
        <w:tc>
          <w:tcPr>
            <w:tcW w:w="3528" w:type="dxa"/>
            <w:shd w:val="clear" w:color="000000" w:fill="FFFFFF"/>
            <w:vAlign w:val="center"/>
          </w:tcPr>
          <w:p w14:paraId="1F82B9FA" w14:textId="77777777" w:rsidR="00656891" w:rsidRPr="00656891" w:rsidRDefault="00656891" w:rsidP="00B52CF9">
            <w:pPr>
              <w:jc w:val="both"/>
              <w:rPr>
                <w:rFonts w:ascii="GHEA Grapalat" w:hAnsi="GHEA Grapalat" w:cs="Calibri"/>
                <w:sz w:val="18"/>
                <w:szCs w:val="18"/>
              </w:rPr>
            </w:pPr>
            <w:r w:rsidRPr="00656891">
              <w:rPr>
                <w:rFonts w:ascii="GHEA Grapalat" w:hAnsi="GHEA Grapalat"/>
                <w:sz w:val="18"/>
                <w:szCs w:val="18"/>
              </w:rPr>
              <w:t>Переустановка сферического зеркала по адресу, указанному заказчиком.</w:t>
            </w:r>
          </w:p>
        </w:tc>
        <w:tc>
          <w:tcPr>
            <w:tcW w:w="1343" w:type="dxa"/>
            <w:shd w:val="clear" w:color="000000" w:fill="FFFFFF"/>
            <w:vAlign w:val="center"/>
          </w:tcPr>
          <w:p w14:paraId="75257B3E" w14:textId="77777777" w:rsidR="00656891" w:rsidRPr="00656891" w:rsidRDefault="00656891" w:rsidP="00B52CF9">
            <w:pPr>
              <w:jc w:val="center"/>
              <w:rPr>
                <w:rFonts w:ascii="GHEA Grapalat" w:hAnsi="GHEA Grapalat"/>
                <w:sz w:val="18"/>
                <w:szCs w:val="18"/>
              </w:rPr>
            </w:pPr>
            <w:r w:rsidRPr="00656891">
              <w:rPr>
                <w:rFonts w:ascii="GHEA Grapalat" w:hAnsi="GHEA Grapalat"/>
                <w:sz w:val="18"/>
                <w:szCs w:val="18"/>
              </w:rPr>
              <w:t>шт.</w:t>
            </w:r>
          </w:p>
        </w:tc>
        <w:tc>
          <w:tcPr>
            <w:tcW w:w="956" w:type="dxa"/>
            <w:shd w:val="clear" w:color="000000" w:fill="FFFFFF"/>
            <w:noWrap/>
            <w:vAlign w:val="center"/>
          </w:tcPr>
          <w:p w14:paraId="39F5E80B"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sz w:val="18"/>
                <w:szCs w:val="18"/>
                <w:lang w:val="hy-AM"/>
              </w:rPr>
              <w:t>1</w:t>
            </w:r>
          </w:p>
        </w:tc>
        <w:tc>
          <w:tcPr>
            <w:tcW w:w="1502" w:type="dxa"/>
            <w:tcBorders>
              <w:top w:val="nil"/>
              <w:left w:val="nil"/>
              <w:bottom w:val="single" w:sz="8" w:space="0" w:color="auto"/>
              <w:right w:val="single" w:sz="4" w:space="0" w:color="auto"/>
            </w:tcBorders>
            <w:shd w:val="clear" w:color="000000" w:fill="FFFFFF"/>
            <w:noWrap/>
            <w:vAlign w:val="center"/>
          </w:tcPr>
          <w:p w14:paraId="29D3C4D7" w14:textId="77777777" w:rsidR="00656891" w:rsidRPr="00656891" w:rsidRDefault="00656891" w:rsidP="00B52CF9">
            <w:pPr>
              <w:jc w:val="center"/>
              <w:rPr>
                <w:rFonts w:ascii="GHEA Grapalat" w:hAnsi="GHEA Grapalat" w:cs="Calibri"/>
                <w:sz w:val="18"/>
                <w:szCs w:val="18"/>
                <w:lang w:val="hy-AM"/>
              </w:rPr>
            </w:pPr>
            <w:r w:rsidRPr="00656891">
              <w:rPr>
                <w:rFonts w:ascii="GHEA Grapalat" w:hAnsi="GHEA Grapalat" w:cs="Calibri"/>
                <w:b/>
                <w:sz w:val="18"/>
                <w:szCs w:val="18"/>
              </w:rPr>
              <w:t>40000</w:t>
            </w:r>
          </w:p>
        </w:tc>
        <w:tc>
          <w:tcPr>
            <w:tcW w:w="1216" w:type="dxa"/>
            <w:tcBorders>
              <w:top w:val="nil"/>
              <w:left w:val="single" w:sz="4" w:space="0" w:color="auto"/>
              <w:bottom w:val="single" w:sz="8" w:space="0" w:color="auto"/>
              <w:right w:val="single" w:sz="8" w:space="0" w:color="auto"/>
            </w:tcBorders>
            <w:shd w:val="clear" w:color="000000" w:fill="FFFFFF"/>
            <w:vAlign w:val="center"/>
          </w:tcPr>
          <w:p w14:paraId="3C333396" w14:textId="77777777" w:rsidR="00656891" w:rsidRPr="00656891" w:rsidRDefault="00656891" w:rsidP="00B52CF9">
            <w:pPr>
              <w:jc w:val="center"/>
              <w:rPr>
                <w:rFonts w:ascii="Calibri" w:hAnsi="Calibri" w:cs="Calibri"/>
                <w:color w:val="000000"/>
                <w:sz w:val="18"/>
                <w:szCs w:val="18"/>
              </w:rPr>
            </w:pPr>
            <w:r w:rsidRPr="00656891">
              <w:rPr>
                <w:rFonts w:ascii="GHEA Grapalat" w:hAnsi="GHEA Grapalat" w:cs="Calibri"/>
                <w:b/>
                <w:bCs/>
                <w:color w:val="000000"/>
                <w:sz w:val="18"/>
                <w:szCs w:val="18"/>
              </w:rPr>
              <w:t>6.838</w:t>
            </w:r>
          </w:p>
        </w:tc>
      </w:tr>
      <w:tr w:rsidR="00656891" w:rsidRPr="00656891" w14:paraId="49D14EEA" w14:textId="77777777" w:rsidTr="00656891">
        <w:trPr>
          <w:trHeight w:val="160"/>
          <w:jc w:val="center"/>
        </w:trPr>
        <w:tc>
          <w:tcPr>
            <w:tcW w:w="596" w:type="dxa"/>
            <w:shd w:val="clear" w:color="000000" w:fill="BFBFBF"/>
            <w:noWrap/>
            <w:vAlign w:val="center"/>
            <w:hideMark/>
          </w:tcPr>
          <w:p w14:paraId="54E4CAAB" w14:textId="77777777" w:rsidR="00656891" w:rsidRPr="00656891" w:rsidRDefault="00656891" w:rsidP="00B52CF9">
            <w:pPr>
              <w:jc w:val="both"/>
              <w:rPr>
                <w:rFonts w:ascii="GHEA Grapalat" w:hAnsi="GHEA Grapalat" w:cs="Calibri"/>
                <w:sz w:val="18"/>
                <w:szCs w:val="18"/>
                <w:lang w:val="hy-AM"/>
              </w:rPr>
            </w:pPr>
            <w:r w:rsidRPr="00656891">
              <w:rPr>
                <w:rFonts w:ascii="Calibri" w:hAnsi="Calibri" w:cs="Calibri"/>
                <w:sz w:val="18"/>
                <w:szCs w:val="18"/>
                <w:lang w:val="hy-AM"/>
              </w:rPr>
              <w:t> </w:t>
            </w:r>
          </w:p>
        </w:tc>
        <w:tc>
          <w:tcPr>
            <w:tcW w:w="5362" w:type="dxa"/>
            <w:gridSpan w:val="2"/>
            <w:shd w:val="clear" w:color="000000" w:fill="BFBFBF"/>
            <w:noWrap/>
            <w:vAlign w:val="center"/>
            <w:hideMark/>
          </w:tcPr>
          <w:p w14:paraId="683FE7A6" w14:textId="77777777" w:rsidR="00656891" w:rsidRPr="00656891" w:rsidRDefault="00656891" w:rsidP="00B52CF9">
            <w:pPr>
              <w:jc w:val="both"/>
              <w:rPr>
                <w:rFonts w:ascii="GHEA Grapalat" w:hAnsi="GHEA Grapalat" w:cs="Calibri"/>
                <w:sz w:val="18"/>
                <w:szCs w:val="18"/>
              </w:rPr>
            </w:pPr>
            <w:r w:rsidRPr="00656891">
              <w:rPr>
                <w:rFonts w:ascii="GHEA Grapalat" w:hAnsi="GHEA Grapalat" w:cs="Calibri"/>
                <w:b/>
                <w:bCs/>
                <w:sz w:val="18"/>
                <w:szCs w:val="18"/>
              </w:rPr>
              <w:t>Итого: сумма цен за единицу</w:t>
            </w:r>
          </w:p>
        </w:tc>
        <w:tc>
          <w:tcPr>
            <w:tcW w:w="1343" w:type="dxa"/>
            <w:shd w:val="clear" w:color="000000" w:fill="BFBFBF"/>
            <w:vAlign w:val="center"/>
          </w:tcPr>
          <w:p w14:paraId="76A6A9DC" w14:textId="77777777" w:rsidR="00656891" w:rsidRPr="00656891" w:rsidRDefault="00656891" w:rsidP="00B52CF9">
            <w:pPr>
              <w:jc w:val="both"/>
              <w:rPr>
                <w:rFonts w:ascii="GHEA Grapalat" w:hAnsi="GHEA Grapalat" w:cs="Calibri"/>
                <w:sz w:val="18"/>
                <w:szCs w:val="18"/>
              </w:rPr>
            </w:pPr>
          </w:p>
        </w:tc>
        <w:tc>
          <w:tcPr>
            <w:tcW w:w="956" w:type="dxa"/>
            <w:shd w:val="clear" w:color="000000" w:fill="BFBFBF"/>
            <w:noWrap/>
            <w:vAlign w:val="center"/>
          </w:tcPr>
          <w:p w14:paraId="72CF65F7" w14:textId="77777777" w:rsidR="00656891" w:rsidRPr="00656891" w:rsidRDefault="00656891" w:rsidP="00B52CF9">
            <w:pPr>
              <w:jc w:val="both"/>
              <w:rPr>
                <w:rFonts w:ascii="GHEA Grapalat" w:hAnsi="GHEA Grapalat" w:cs="Calibri"/>
                <w:sz w:val="18"/>
                <w:szCs w:val="18"/>
              </w:rPr>
            </w:pPr>
          </w:p>
        </w:tc>
        <w:tc>
          <w:tcPr>
            <w:tcW w:w="1502" w:type="dxa"/>
            <w:shd w:val="clear" w:color="000000" w:fill="BFBFBF"/>
            <w:noWrap/>
            <w:vAlign w:val="center"/>
          </w:tcPr>
          <w:p w14:paraId="1987971D" w14:textId="77777777" w:rsidR="00656891" w:rsidRPr="00656891" w:rsidRDefault="00656891" w:rsidP="00B52CF9">
            <w:pPr>
              <w:jc w:val="center"/>
              <w:rPr>
                <w:rFonts w:ascii="GHEA Grapalat" w:hAnsi="GHEA Grapalat" w:cs="Calibri"/>
                <w:b/>
                <w:bCs/>
                <w:sz w:val="18"/>
                <w:szCs w:val="18"/>
                <w:lang w:val="hy-AM"/>
              </w:rPr>
            </w:pPr>
            <w:r w:rsidRPr="00656891">
              <w:rPr>
                <w:rFonts w:ascii="GHEA Grapalat" w:hAnsi="GHEA Grapalat" w:cs="Calibri"/>
                <w:b/>
                <w:bCs/>
                <w:sz w:val="18"/>
                <w:szCs w:val="18"/>
              </w:rPr>
              <w:t>584</w:t>
            </w:r>
            <w:r w:rsidRPr="00656891">
              <w:rPr>
                <w:rFonts w:ascii="GHEA Grapalat" w:hAnsi="GHEA Grapalat" w:cs="Calibri"/>
                <w:b/>
                <w:bCs/>
                <w:sz w:val="18"/>
                <w:szCs w:val="18"/>
                <w:lang w:val="hy-AM"/>
              </w:rPr>
              <w:t xml:space="preserve"> </w:t>
            </w:r>
            <w:r w:rsidRPr="00656891">
              <w:rPr>
                <w:rFonts w:ascii="GHEA Grapalat" w:hAnsi="GHEA Grapalat" w:cs="Calibri"/>
                <w:b/>
                <w:bCs/>
                <w:sz w:val="18"/>
                <w:szCs w:val="18"/>
              </w:rPr>
              <w:t>950</w:t>
            </w:r>
          </w:p>
        </w:tc>
        <w:tc>
          <w:tcPr>
            <w:tcW w:w="1216" w:type="dxa"/>
            <w:shd w:val="clear" w:color="000000" w:fill="BFBFBF"/>
            <w:vAlign w:val="center"/>
          </w:tcPr>
          <w:p w14:paraId="01BCFA0C" w14:textId="77777777" w:rsidR="00656891" w:rsidRPr="00656891" w:rsidRDefault="00656891" w:rsidP="00B52CF9">
            <w:pPr>
              <w:jc w:val="center"/>
              <w:rPr>
                <w:rFonts w:ascii="GHEA Grapalat" w:hAnsi="GHEA Grapalat" w:cs="Calibri"/>
                <w:b/>
                <w:bCs/>
                <w:sz w:val="18"/>
                <w:szCs w:val="18"/>
                <w:lang w:val="hy-AM"/>
              </w:rPr>
            </w:pPr>
            <w:r w:rsidRPr="00656891">
              <w:rPr>
                <w:rFonts w:ascii="GHEA Grapalat" w:hAnsi="GHEA Grapalat" w:cs="Calibri"/>
                <w:b/>
                <w:bCs/>
                <w:sz w:val="18"/>
                <w:szCs w:val="18"/>
                <w:lang w:val="hy-AM"/>
              </w:rPr>
              <w:t>100</w:t>
            </w:r>
          </w:p>
        </w:tc>
      </w:tr>
    </w:tbl>
    <w:p w14:paraId="7DCD3575" w14:textId="77777777" w:rsidR="00656891" w:rsidRPr="006F1413" w:rsidRDefault="00656891" w:rsidP="00656891">
      <w:pPr>
        <w:pStyle w:val="ListParagraph"/>
        <w:tabs>
          <w:tab w:val="left" w:pos="9708"/>
          <w:tab w:val="center" w:pos="11160"/>
        </w:tabs>
        <w:ind w:left="1080"/>
        <w:rPr>
          <w:rFonts w:ascii="GHEA Grapalat" w:hAnsi="GHEA Grapalat"/>
          <w:bCs/>
          <w:sz w:val="18"/>
          <w:szCs w:val="18"/>
        </w:rPr>
      </w:pPr>
      <w:r w:rsidRPr="00514B7A">
        <w:rPr>
          <w:rFonts w:ascii="GHEA Grapalat" w:hAnsi="GHEA Grapalat"/>
          <w:bCs/>
          <w:sz w:val="18"/>
          <w:szCs w:val="18"/>
          <w:lang w:val="hy-AM"/>
        </w:rPr>
        <w:t>*</w:t>
      </w:r>
      <w:r w:rsidRPr="00514B7A">
        <w:rPr>
          <w:rFonts w:ascii="GHEA Grapalat" w:hAnsi="GHEA Grapalat"/>
          <w:bCs/>
          <w:sz w:val="18"/>
          <w:szCs w:val="18"/>
        </w:rPr>
        <w:t>цена приобретения и установки каждого дорожного знака будет рассчитываться по соответствующему весу по отношению к сумме максимальных цен за единицу:</w:t>
      </w:r>
    </w:p>
    <w:p w14:paraId="21D60EBD" w14:textId="77777777" w:rsidR="00656891" w:rsidRDefault="00656891" w:rsidP="00B27DEE">
      <w:pPr>
        <w:widowControl w:val="0"/>
        <w:ind w:firstLine="567"/>
        <w:jc w:val="center"/>
        <w:rPr>
          <w:rFonts w:ascii="GHEA Grapalat" w:hAnsi="GHEA Grapalat"/>
        </w:rPr>
      </w:pPr>
    </w:p>
    <w:p w14:paraId="204642B6" w14:textId="77777777" w:rsidR="00656891" w:rsidRDefault="00656891" w:rsidP="00B27DEE">
      <w:pPr>
        <w:widowControl w:val="0"/>
        <w:ind w:firstLine="567"/>
        <w:jc w:val="center"/>
        <w:rPr>
          <w:rFonts w:ascii="GHEA Grapalat" w:hAnsi="GHEA Grapalat"/>
        </w:rPr>
      </w:pPr>
    </w:p>
    <w:p w14:paraId="5BF5DAB7" w14:textId="77777777" w:rsidR="00656891" w:rsidRPr="009F3DC7" w:rsidRDefault="00656891" w:rsidP="00B27DEE">
      <w:pPr>
        <w:widowControl w:val="0"/>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27DEE" w:rsidRPr="009F3DC7" w14:paraId="459DB514" w14:textId="77777777" w:rsidTr="00B52CF9">
        <w:trPr>
          <w:jc w:val="center"/>
        </w:trPr>
        <w:tc>
          <w:tcPr>
            <w:tcW w:w="4536" w:type="dxa"/>
          </w:tcPr>
          <w:p w14:paraId="3987664E" w14:textId="77777777" w:rsidR="00B27DEE" w:rsidRPr="009F3DC7" w:rsidRDefault="00B27DEE" w:rsidP="00B27DEE">
            <w:pPr>
              <w:widowControl w:val="0"/>
              <w:ind w:left="34"/>
              <w:jc w:val="center"/>
              <w:rPr>
                <w:rFonts w:ascii="GHEA Grapalat" w:hAnsi="GHEA Grapalat" w:cs="Sylfaen"/>
                <w:b/>
                <w:bCs/>
              </w:rPr>
            </w:pPr>
            <w:r w:rsidRPr="009F3DC7">
              <w:rPr>
                <w:rFonts w:ascii="GHEA Grapalat" w:hAnsi="GHEA Grapalat"/>
                <w:b/>
              </w:rPr>
              <w:t>ЗАКАЗЧИК</w:t>
            </w:r>
          </w:p>
          <w:p w14:paraId="1A6C92DC" w14:textId="77777777" w:rsidR="00B27DEE" w:rsidRPr="00F34674" w:rsidRDefault="00B27DEE" w:rsidP="00B27DEE">
            <w:pPr>
              <w:widowControl w:val="0"/>
              <w:ind w:left="34"/>
              <w:jc w:val="center"/>
              <w:rPr>
                <w:rFonts w:ascii="GHEA Grapalat" w:hAnsi="GHEA Grapalat"/>
                <w:lang w:val="en-US"/>
              </w:rPr>
            </w:pPr>
            <w:r>
              <w:rPr>
                <w:rFonts w:ascii="GHEA Grapalat" w:hAnsi="GHEA Grapalat"/>
                <w:lang w:val="en-US"/>
              </w:rPr>
              <w:t>________________________</w:t>
            </w:r>
          </w:p>
          <w:p w14:paraId="524AB133" w14:textId="77777777" w:rsidR="00B27DEE" w:rsidRPr="00F34674" w:rsidRDefault="00B27DEE" w:rsidP="00B27DEE">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167CE2F9" w14:textId="77777777" w:rsidR="00B27DEE" w:rsidRPr="009F3DC7" w:rsidRDefault="00B27DEE" w:rsidP="00B27DEE">
            <w:pPr>
              <w:widowControl w:val="0"/>
              <w:ind w:left="34"/>
              <w:jc w:val="center"/>
              <w:rPr>
                <w:rFonts w:ascii="GHEA Grapalat" w:hAnsi="GHEA Grapalat"/>
              </w:rPr>
            </w:pPr>
            <w:r w:rsidRPr="009F3DC7">
              <w:rPr>
                <w:rFonts w:ascii="GHEA Grapalat" w:hAnsi="GHEA Grapalat"/>
              </w:rPr>
              <w:t>М. П.</w:t>
            </w:r>
          </w:p>
        </w:tc>
        <w:tc>
          <w:tcPr>
            <w:tcW w:w="760" w:type="dxa"/>
          </w:tcPr>
          <w:p w14:paraId="501C1E15" w14:textId="77777777" w:rsidR="00B27DEE" w:rsidRPr="009F3DC7" w:rsidRDefault="00B27DEE" w:rsidP="00B27DEE">
            <w:pPr>
              <w:widowControl w:val="0"/>
              <w:ind w:left="34"/>
              <w:jc w:val="center"/>
              <w:rPr>
                <w:rFonts w:ascii="GHEA Grapalat" w:hAnsi="GHEA Grapalat"/>
              </w:rPr>
            </w:pPr>
          </w:p>
        </w:tc>
        <w:tc>
          <w:tcPr>
            <w:tcW w:w="4343" w:type="dxa"/>
          </w:tcPr>
          <w:p w14:paraId="61BAEB3C" w14:textId="77777777" w:rsidR="00B27DEE" w:rsidRPr="009F3DC7" w:rsidRDefault="00B27DEE" w:rsidP="00B27DEE">
            <w:pPr>
              <w:widowControl w:val="0"/>
              <w:ind w:left="34"/>
              <w:jc w:val="center"/>
              <w:rPr>
                <w:rFonts w:ascii="GHEA Grapalat" w:hAnsi="GHEA Grapalat" w:cs="Sylfaen"/>
                <w:b/>
                <w:bCs/>
              </w:rPr>
            </w:pPr>
            <w:r w:rsidRPr="009F3DC7">
              <w:rPr>
                <w:rFonts w:ascii="GHEA Grapalat" w:hAnsi="GHEA Grapalat"/>
                <w:b/>
              </w:rPr>
              <w:t>ИСПОЛНИТЕЛЬ</w:t>
            </w:r>
          </w:p>
          <w:p w14:paraId="5ADF544E" w14:textId="77777777" w:rsidR="00B27DEE" w:rsidRPr="00F34674" w:rsidRDefault="00B27DEE" w:rsidP="00B27DEE">
            <w:pPr>
              <w:widowControl w:val="0"/>
              <w:ind w:left="34"/>
              <w:jc w:val="center"/>
              <w:rPr>
                <w:rFonts w:ascii="GHEA Grapalat" w:hAnsi="GHEA Grapalat"/>
                <w:lang w:val="en-US"/>
              </w:rPr>
            </w:pPr>
            <w:r>
              <w:rPr>
                <w:rFonts w:ascii="GHEA Grapalat" w:hAnsi="GHEA Grapalat"/>
                <w:lang w:val="en-US"/>
              </w:rPr>
              <w:t>_________________________</w:t>
            </w:r>
          </w:p>
          <w:p w14:paraId="44B229AC" w14:textId="77777777" w:rsidR="00B27DEE" w:rsidRPr="00F34674" w:rsidRDefault="00B27DEE" w:rsidP="00B27DEE">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01F59690" w14:textId="77777777" w:rsidR="00B27DEE" w:rsidRPr="009F3DC7" w:rsidRDefault="00B27DEE" w:rsidP="00B27DEE">
            <w:pPr>
              <w:widowControl w:val="0"/>
              <w:ind w:left="34"/>
              <w:jc w:val="center"/>
              <w:rPr>
                <w:rFonts w:ascii="GHEA Grapalat" w:hAnsi="GHEA Grapalat"/>
              </w:rPr>
            </w:pPr>
            <w:r w:rsidRPr="009F3DC7">
              <w:rPr>
                <w:rFonts w:ascii="GHEA Grapalat" w:hAnsi="GHEA Grapalat"/>
              </w:rPr>
              <w:t>М. П.</w:t>
            </w:r>
          </w:p>
        </w:tc>
      </w:tr>
    </w:tbl>
    <w:p w14:paraId="4E38A4E5" w14:textId="77777777" w:rsidR="00B27DEE" w:rsidRPr="009F3DC7" w:rsidRDefault="00B27DEE" w:rsidP="00B27DEE">
      <w:pPr>
        <w:widowControl w:val="0"/>
        <w:ind w:firstLine="567"/>
        <w:jc w:val="center"/>
        <w:rPr>
          <w:rFonts w:ascii="GHEA Grapalat" w:hAnsi="GHEA Grapalat"/>
        </w:rPr>
      </w:pPr>
      <w:r w:rsidRPr="009F3DC7">
        <w:rPr>
          <w:rFonts w:ascii="GHEA Grapalat" w:hAnsi="GHEA Grapalat"/>
        </w:rPr>
        <w:br w:type="page"/>
      </w:r>
    </w:p>
    <w:p w14:paraId="6E1AD3DC" w14:textId="77777777" w:rsidR="00B27DEE" w:rsidRPr="009F3DC7" w:rsidRDefault="00B27DEE" w:rsidP="00B27DEE">
      <w:pPr>
        <w:widowControl w:val="0"/>
        <w:ind w:firstLine="567"/>
        <w:jc w:val="right"/>
        <w:rPr>
          <w:rFonts w:ascii="GHEA Grapalat" w:hAnsi="GHEA Grapalat"/>
          <w:i/>
        </w:rPr>
      </w:pPr>
      <w:r w:rsidRPr="009F3DC7">
        <w:rPr>
          <w:rFonts w:ascii="GHEA Grapalat" w:hAnsi="GHEA Grapalat"/>
          <w:i/>
        </w:rPr>
        <w:lastRenderedPageBreak/>
        <w:t>Приложение № 2</w:t>
      </w:r>
    </w:p>
    <w:p w14:paraId="163E83A1" w14:textId="77777777" w:rsidR="00B27DEE" w:rsidRPr="009F3DC7" w:rsidRDefault="00B27DEE" w:rsidP="00B27DEE">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774C6FC2" w14:textId="77777777" w:rsidR="00B27DEE" w:rsidRPr="009F3DC7" w:rsidRDefault="00B27DEE" w:rsidP="00B27DEE">
      <w:pPr>
        <w:widowControl w:val="0"/>
        <w:tabs>
          <w:tab w:val="left" w:pos="9540"/>
        </w:tabs>
        <w:ind w:firstLine="567"/>
        <w:jc w:val="center"/>
        <w:rPr>
          <w:rFonts w:ascii="GHEA Grapalat" w:hAnsi="GHEA Grapalat"/>
        </w:rPr>
      </w:pPr>
    </w:p>
    <w:p w14:paraId="4A684F20" w14:textId="77777777" w:rsidR="00B27DEE" w:rsidRPr="00562671" w:rsidRDefault="00B27DEE" w:rsidP="00B27DEE">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EB05CF6" w14:textId="77777777" w:rsidR="00B27DEE" w:rsidRPr="009F3DC7" w:rsidRDefault="00B27DEE" w:rsidP="00B27DEE">
      <w:pPr>
        <w:widowControl w:val="0"/>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27DEE" w:rsidRPr="00D25446" w14:paraId="4BE3AEBF" w14:textId="77777777" w:rsidTr="00B52CF9">
        <w:trPr>
          <w:trHeight w:val="326"/>
          <w:jc w:val="center"/>
        </w:trPr>
        <w:tc>
          <w:tcPr>
            <w:tcW w:w="11103" w:type="dxa"/>
            <w:gridSpan w:val="16"/>
            <w:vAlign w:val="center"/>
          </w:tcPr>
          <w:p w14:paraId="6EEB1724" w14:textId="77777777" w:rsidR="00B27DEE" w:rsidRPr="00D25446" w:rsidRDefault="00B27DEE" w:rsidP="00B27DEE">
            <w:pPr>
              <w:widowControl w:val="0"/>
              <w:jc w:val="center"/>
              <w:rPr>
                <w:rFonts w:ascii="GHEA Grapalat" w:hAnsi="GHEA Grapalat"/>
                <w:sz w:val="16"/>
                <w:szCs w:val="16"/>
              </w:rPr>
            </w:pPr>
            <w:r w:rsidRPr="00D25446">
              <w:rPr>
                <w:rFonts w:ascii="GHEA Grapalat" w:hAnsi="GHEA Grapalat"/>
                <w:sz w:val="16"/>
                <w:szCs w:val="16"/>
              </w:rPr>
              <w:t>Работа</w:t>
            </w:r>
          </w:p>
        </w:tc>
      </w:tr>
      <w:tr w:rsidR="00B27DEE" w:rsidRPr="00D25446" w14:paraId="328186ED" w14:textId="77777777" w:rsidTr="00B52CF9">
        <w:trPr>
          <w:trHeight w:val="1767"/>
          <w:jc w:val="center"/>
        </w:trPr>
        <w:tc>
          <w:tcPr>
            <w:tcW w:w="922" w:type="dxa"/>
            <w:vAlign w:val="center"/>
          </w:tcPr>
          <w:p w14:paraId="78B3BA2A" w14:textId="77777777" w:rsidR="00B27DEE" w:rsidRPr="00D25446" w:rsidRDefault="00B27DEE" w:rsidP="00B27DEE">
            <w:pPr>
              <w:widowControl w:val="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14:paraId="21F9C2DD" w14:textId="77777777" w:rsidR="00B27DEE" w:rsidRPr="00D25446" w:rsidRDefault="00B27DEE" w:rsidP="00B27DEE">
            <w:pPr>
              <w:widowControl w:val="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14:paraId="05B55774" w14:textId="77777777" w:rsidR="00B27DEE" w:rsidRPr="00D25446" w:rsidRDefault="00B27DEE" w:rsidP="00B27DEE">
            <w:pPr>
              <w:widowControl w:val="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14:paraId="18E8B557" w14:textId="77777777" w:rsidR="00B27DEE" w:rsidRPr="00562671" w:rsidRDefault="00B27DEE" w:rsidP="00B27DEE">
            <w:pPr>
              <w:widowControl w:val="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rPr>
              <w:footnoteReference w:customMarkFollows="1" w:id="31"/>
              <w:t>**</w:t>
            </w:r>
          </w:p>
        </w:tc>
      </w:tr>
      <w:tr w:rsidR="00B27DEE" w:rsidRPr="00D25446" w14:paraId="0046EF74" w14:textId="77777777" w:rsidTr="00B52CF9">
        <w:trPr>
          <w:cantSplit/>
          <w:trHeight w:val="1096"/>
          <w:jc w:val="center"/>
        </w:trPr>
        <w:tc>
          <w:tcPr>
            <w:tcW w:w="922" w:type="dxa"/>
            <w:vAlign w:val="center"/>
          </w:tcPr>
          <w:p w14:paraId="2E21EE0B" w14:textId="77777777" w:rsidR="00B27DEE" w:rsidRPr="00D25446" w:rsidRDefault="00B27DEE" w:rsidP="00B27DEE">
            <w:pPr>
              <w:widowControl w:val="0"/>
              <w:ind w:left="-43"/>
              <w:jc w:val="center"/>
              <w:rPr>
                <w:rFonts w:ascii="GHEA Grapalat" w:hAnsi="GHEA Grapalat"/>
                <w:sz w:val="16"/>
                <w:szCs w:val="16"/>
              </w:rPr>
            </w:pPr>
          </w:p>
        </w:tc>
        <w:tc>
          <w:tcPr>
            <w:tcW w:w="1492" w:type="dxa"/>
            <w:vAlign w:val="center"/>
          </w:tcPr>
          <w:p w14:paraId="66B5DB75" w14:textId="77777777" w:rsidR="00B27DEE" w:rsidRPr="00D25446" w:rsidRDefault="00B27DEE" w:rsidP="00B27DEE">
            <w:pPr>
              <w:widowControl w:val="0"/>
              <w:ind w:left="-43"/>
              <w:jc w:val="center"/>
              <w:rPr>
                <w:rFonts w:ascii="GHEA Grapalat" w:hAnsi="GHEA Grapalat"/>
                <w:sz w:val="16"/>
                <w:szCs w:val="16"/>
              </w:rPr>
            </w:pPr>
          </w:p>
        </w:tc>
        <w:tc>
          <w:tcPr>
            <w:tcW w:w="1062" w:type="dxa"/>
            <w:vAlign w:val="center"/>
          </w:tcPr>
          <w:p w14:paraId="69B111EF" w14:textId="77777777" w:rsidR="00B27DEE" w:rsidRPr="00D25446" w:rsidRDefault="00B27DEE" w:rsidP="00B27DEE">
            <w:pPr>
              <w:widowControl w:val="0"/>
              <w:ind w:left="-43"/>
              <w:jc w:val="center"/>
              <w:rPr>
                <w:rFonts w:ascii="GHEA Grapalat" w:hAnsi="GHEA Grapalat"/>
                <w:sz w:val="16"/>
                <w:szCs w:val="16"/>
              </w:rPr>
            </w:pPr>
          </w:p>
        </w:tc>
        <w:tc>
          <w:tcPr>
            <w:tcW w:w="633" w:type="dxa"/>
            <w:vAlign w:val="center"/>
          </w:tcPr>
          <w:p w14:paraId="4909F662"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14:paraId="1E3DF169" w14:textId="77777777" w:rsidR="00B27DEE" w:rsidRPr="00D25446" w:rsidRDefault="00B27DEE" w:rsidP="00B27DEE">
            <w:pPr>
              <w:widowControl w:val="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14:paraId="4962FA86"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14:paraId="7531B50D" w14:textId="77777777" w:rsidR="00B27DEE" w:rsidRPr="00D25446" w:rsidRDefault="00B27DEE" w:rsidP="00B27DEE">
            <w:pPr>
              <w:widowControl w:val="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14:paraId="0EFBB3C7"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14:paraId="692C9D1A"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14:paraId="6F93D70B"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15ADB0B8"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14:paraId="43612FBA"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14:paraId="0270C4D8"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14:paraId="3B3C56E1"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14:paraId="14DDC95D" w14:textId="77777777" w:rsidR="00B27DEE" w:rsidRPr="00D25446" w:rsidRDefault="00B27DEE" w:rsidP="00B27DEE">
            <w:pPr>
              <w:widowControl w:val="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14:paraId="1B82B42D" w14:textId="77777777" w:rsidR="00B27DEE" w:rsidRPr="00D25446" w:rsidRDefault="00B27DEE" w:rsidP="00B27DEE">
            <w:pPr>
              <w:widowControl w:val="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27DEE" w:rsidRPr="00D25446" w14:paraId="6C3320DD" w14:textId="77777777" w:rsidTr="00B52CF9">
        <w:trPr>
          <w:cantSplit/>
          <w:trHeight w:val="1096"/>
          <w:jc w:val="center"/>
        </w:trPr>
        <w:tc>
          <w:tcPr>
            <w:tcW w:w="922" w:type="dxa"/>
            <w:vAlign w:val="center"/>
          </w:tcPr>
          <w:p w14:paraId="3C5CE518" w14:textId="0A31F027" w:rsidR="00B27DEE" w:rsidRPr="00D25446" w:rsidRDefault="00656891" w:rsidP="00B27DEE">
            <w:pPr>
              <w:widowControl w:val="0"/>
              <w:ind w:left="-43"/>
              <w:jc w:val="center"/>
              <w:rPr>
                <w:rFonts w:ascii="GHEA Grapalat" w:hAnsi="GHEA Grapalat"/>
                <w:sz w:val="16"/>
                <w:szCs w:val="16"/>
              </w:rPr>
            </w:pPr>
            <w:r>
              <w:rPr>
                <w:rFonts w:ascii="GHEA Grapalat" w:hAnsi="GHEA Grapalat"/>
                <w:sz w:val="16"/>
                <w:szCs w:val="16"/>
              </w:rPr>
              <w:t>1</w:t>
            </w:r>
          </w:p>
        </w:tc>
        <w:tc>
          <w:tcPr>
            <w:tcW w:w="1492" w:type="dxa"/>
            <w:vAlign w:val="center"/>
          </w:tcPr>
          <w:p w14:paraId="52CDAD26" w14:textId="156621F8" w:rsidR="00B27DEE" w:rsidRPr="00D25446" w:rsidRDefault="00656891" w:rsidP="00B27DEE">
            <w:pPr>
              <w:widowControl w:val="0"/>
              <w:ind w:left="-43"/>
              <w:jc w:val="center"/>
              <w:rPr>
                <w:rFonts w:ascii="GHEA Grapalat" w:hAnsi="GHEA Grapalat"/>
                <w:sz w:val="16"/>
                <w:szCs w:val="16"/>
              </w:rPr>
            </w:pPr>
            <w:r w:rsidRPr="00514B7A">
              <w:rPr>
                <w:rFonts w:ascii="GHEA Grapalat" w:hAnsi="GHEA Grapalat"/>
                <w:sz w:val="16"/>
                <w:szCs w:val="16"/>
                <w:lang w:val="hy-AM"/>
              </w:rPr>
              <w:t>45231213</w:t>
            </w:r>
            <w:r w:rsidRPr="00514B7A">
              <w:rPr>
                <w:rFonts w:ascii="GHEA Grapalat" w:hAnsi="GHEA Grapalat"/>
                <w:sz w:val="16"/>
                <w:szCs w:val="16"/>
              </w:rPr>
              <w:t>/</w:t>
            </w:r>
            <w:r w:rsidRPr="00514B7A">
              <w:rPr>
                <w:rFonts w:ascii="GHEA Grapalat" w:hAnsi="GHEA Grapalat"/>
                <w:sz w:val="16"/>
                <w:szCs w:val="16"/>
                <w:lang w:val="hy-AM"/>
              </w:rPr>
              <w:t>501</w:t>
            </w:r>
          </w:p>
        </w:tc>
        <w:tc>
          <w:tcPr>
            <w:tcW w:w="1062" w:type="dxa"/>
            <w:vAlign w:val="center"/>
          </w:tcPr>
          <w:p w14:paraId="37787474" w14:textId="7E4DCB38" w:rsidR="00B27DEE" w:rsidRPr="00656891" w:rsidRDefault="00656891" w:rsidP="00B27DEE">
            <w:pPr>
              <w:widowControl w:val="0"/>
              <w:ind w:left="-43"/>
              <w:jc w:val="center"/>
              <w:rPr>
                <w:rFonts w:ascii="GHEA Grapalat" w:hAnsi="GHEA Grapalat"/>
                <w:bCs/>
                <w:sz w:val="18"/>
                <w:szCs w:val="18"/>
              </w:rPr>
            </w:pPr>
            <w:r w:rsidRPr="00656891">
              <w:rPr>
                <w:rFonts w:ascii="GHEA Grapalat" w:hAnsi="GHEA Grapalat" w:cs="Sylfaen"/>
                <w:bCs/>
                <w:sz w:val="18"/>
                <w:szCs w:val="18"/>
                <w:lang w:val="hy-AM"/>
              </w:rPr>
              <w:t>Работы по</w:t>
            </w:r>
            <w:r w:rsidRPr="00656891">
              <w:rPr>
                <w:rFonts w:ascii="GHEA Grapalat" w:hAnsi="GHEA Grapalat" w:cs="Sylfaen"/>
                <w:bCs/>
                <w:sz w:val="18"/>
                <w:szCs w:val="18"/>
              </w:rPr>
              <w:t xml:space="preserve"> приобретению и</w:t>
            </w:r>
            <w:r w:rsidRPr="00656891">
              <w:rPr>
                <w:rFonts w:ascii="GHEA Grapalat" w:hAnsi="GHEA Grapalat" w:cs="Sylfaen"/>
                <w:bCs/>
                <w:sz w:val="18"/>
                <w:szCs w:val="18"/>
                <w:lang w:val="hy-AM"/>
              </w:rPr>
              <w:t xml:space="preserve"> установке дорожных знаков в городе Ереван</w:t>
            </w:r>
          </w:p>
        </w:tc>
        <w:tc>
          <w:tcPr>
            <w:tcW w:w="633" w:type="dxa"/>
            <w:vAlign w:val="center"/>
          </w:tcPr>
          <w:p w14:paraId="23186454" w14:textId="77777777" w:rsidR="00B27DEE" w:rsidRPr="00D25446" w:rsidRDefault="00B27DEE" w:rsidP="00B27DEE">
            <w:pPr>
              <w:widowControl w:val="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14:paraId="79CDAA5A" w14:textId="77777777" w:rsidR="00B27DEE" w:rsidRPr="00D25446" w:rsidRDefault="00B27DEE" w:rsidP="00B27DEE">
            <w:pPr>
              <w:widowControl w:val="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14:paraId="620D359B"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14:paraId="2FCE5F57"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14:paraId="1B2C52E4"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0E74B6D8"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2E9730EC"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793C86E7"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14:paraId="22103C76"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14:paraId="63EC4E1C"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14:paraId="7B7D80CE"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14:paraId="18C3499D" w14:textId="77777777" w:rsidR="00B27DEE" w:rsidRPr="00D25446" w:rsidRDefault="00B27DEE" w:rsidP="00B27DEE">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14:paraId="16EBB95F" w14:textId="77777777" w:rsidR="00B27DEE" w:rsidRPr="00D25446" w:rsidRDefault="00B27DEE" w:rsidP="00B27DEE">
            <w:pPr>
              <w:widowControl w:val="0"/>
              <w:ind w:left="-43"/>
              <w:jc w:val="center"/>
              <w:rPr>
                <w:rFonts w:ascii="GHEA Grapalat" w:hAnsi="GHEA Grapalat"/>
                <w:b/>
                <w:sz w:val="16"/>
                <w:szCs w:val="16"/>
              </w:rPr>
            </w:pPr>
            <w:r w:rsidRPr="00D25446">
              <w:rPr>
                <w:rFonts w:ascii="GHEA Grapalat" w:hAnsi="GHEA Grapalat"/>
                <w:sz w:val="16"/>
                <w:szCs w:val="16"/>
              </w:rPr>
              <w:t>... %</w:t>
            </w:r>
          </w:p>
        </w:tc>
      </w:tr>
    </w:tbl>
    <w:p w14:paraId="0080B6B3" w14:textId="77777777" w:rsidR="00B27DEE" w:rsidRDefault="00B27DEE" w:rsidP="00B27DEE">
      <w:pPr>
        <w:widowControl w:val="0"/>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27DEE" w:rsidRPr="009F3DC7" w14:paraId="4ED8102D" w14:textId="77777777" w:rsidTr="00B52CF9">
        <w:trPr>
          <w:jc w:val="center"/>
        </w:trPr>
        <w:tc>
          <w:tcPr>
            <w:tcW w:w="4536" w:type="dxa"/>
          </w:tcPr>
          <w:p w14:paraId="64EDA09B" w14:textId="77777777" w:rsidR="00B27DEE" w:rsidRPr="009F3DC7" w:rsidRDefault="00B27DEE" w:rsidP="00B27DEE">
            <w:pPr>
              <w:widowControl w:val="0"/>
              <w:jc w:val="center"/>
              <w:rPr>
                <w:rFonts w:ascii="GHEA Grapalat" w:hAnsi="GHEA Grapalat" w:cs="Sylfaen"/>
                <w:b/>
                <w:bCs/>
              </w:rPr>
            </w:pPr>
            <w:r w:rsidRPr="009F3DC7">
              <w:rPr>
                <w:rFonts w:ascii="GHEA Grapalat" w:hAnsi="GHEA Grapalat"/>
                <w:b/>
              </w:rPr>
              <w:t>ЗАКАЗЧИК</w:t>
            </w:r>
          </w:p>
          <w:p w14:paraId="0B374144" w14:textId="77777777" w:rsidR="00B27DEE" w:rsidRPr="00562671" w:rsidRDefault="00B27DEE" w:rsidP="00B27DEE">
            <w:pPr>
              <w:widowControl w:val="0"/>
              <w:jc w:val="center"/>
              <w:rPr>
                <w:rFonts w:ascii="GHEA Grapalat" w:hAnsi="GHEA Grapalat"/>
                <w:lang w:val="en-US"/>
              </w:rPr>
            </w:pPr>
            <w:r>
              <w:rPr>
                <w:rFonts w:ascii="GHEA Grapalat" w:hAnsi="GHEA Grapalat"/>
                <w:lang w:val="en-US"/>
              </w:rPr>
              <w:t>______________________</w:t>
            </w:r>
          </w:p>
          <w:p w14:paraId="61CF7C4F" w14:textId="77777777" w:rsidR="00B27DEE" w:rsidRPr="00562671" w:rsidRDefault="00B27DEE" w:rsidP="00B27DEE">
            <w:pPr>
              <w:widowControl w:val="0"/>
              <w:jc w:val="center"/>
              <w:rPr>
                <w:rFonts w:ascii="GHEA Grapalat" w:hAnsi="GHEA Grapalat"/>
                <w:vertAlign w:val="superscript"/>
              </w:rPr>
            </w:pPr>
            <w:r w:rsidRPr="00562671">
              <w:rPr>
                <w:rFonts w:ascii="GHEA Grapalat" w:hAnsi="GHEA Grapalat"/>
                <w:vertAlign w:val="superscript"/>
              </w:rPr>
              <w:t>/подпись/</w:t>
            </w:r>
          </w:p>
          <w:p w14:paraId="6FE0BBC9" w14:textId="77777777" w:rsidR="00B27DEE" w:rsidRPr="009F3DC7" w:rsidRDefault="00B27DEE" w:rsidP="00B27DEE">
            <w:pPr>
              <w:widowControl w:val="0"/>
              <w:jc w:val="center"/>
              <w:rPr>
                <w:rFonts w:ascii="GHEA Grapalat" w:hAnsi="GHEA Grapalat"/>
              </w:rPr>
            </w:pPr>
            <w:r w:rsidRPr="009F3DC7">
              <w:rPr>
                <w:rFonts w:ascii="GHEA Grapalat" w:hAnsi="GHEA Grapalat"/>
              </w:rPr>
              <w:t>М. П.</w:t>
            </w:r>
          </w:p>
        </w:tc>
        <w:tc>
          <w:tcPr>
            <w:tcW w:w="760" w:type="dxa"/>
          </w:tcPr>
          <w:p w14:paraId="1B910D1A" w14:textId="77777777" w:rsidR="00B27DEE" w:rsidRPr="009F3DC7" w:rsidRDefault="00B27DEE" w:rsidP="00B27DEE">
            <w:pPr>
              <w:widowControl w:val="0"/>
              <w:jc w:val="center"/>
              <w:rPr>
                <w:rFonts w:ascii="GHEA Grapalat" w:hAnsi="GHEA Grapalat"/>
              </w:rPr>
            </w:pPr>
          </w:p>
        </w:tc>
        <w:tc>
          <w:tcPr>
            <w:tcW w:w="4343" w:type="dxa"/>
          </w:tcPr>
          <w:p w14:paraId="26B05452" w14:textId="77777777" w:rsidR="00B27DEE" w:rsidRPr="009F3DC7" w:rsidRDefault="00B27DEE" w:rsidP="00B27DEE">
            <w:pPr>
              <w:widowControl w:val="0"/>
              <w:jc w:val="center"/>
              <w:rPr>
                <w:rFonts w:ascii="GHEA Grapalat" w:hAnsi="GHEA Grapalat" w:cs="Sylfaen"/>
                <w:b/>
                <w:bCs/>
              </w:rPr>
            </w:pPr>
            <w:r w:rsidRPr="009F3DC7">
              <w:rPr>
                <w:rFonts w:ascii="GHEA Grapalat" w:hAnsi="GHEA Grapalat"/>
                <w:b/>
              </w:rPr>
              <w:t>ИСПОЛНИТЕЛЬ</w:t>
            </w:r>
          </w:p>
          <w:p w14:paraId="559F9844" w14:textId="77777777" w:rsidR="00B27DEE" w:rsidRPr="00562671" w:rsidRDefault="00B27DEE" w:rsidP="00B27DEE">
            <w:pPr>
              <w:widowControl w:val="0"/>
              <w:jc w:val="center"/>
              <w:rPr>
                <w:rFonts w:ascii="GHEA Grapalat" w:hAnsi="GHEA Grapalat"/>
                <w:lang w:val="en-US"/>
              </w:rPr>
            </w:pPr>
            <w:r>
              <w:rPr>
                <w:rFonts w:ascii="GHEA Grapalat" w:hAnsi="GHEA Grapalat"/>
                <w:lang w:val="en-US"/>
              </w:rPr>
              <w:t>_______________________</w:t>
            </w:r>
          </w:p>
          <w:p w14:paraId="66A157AB" w14:textId="77777777" w:rsidR="00B27DEE" w:rsidRPr="00562671" w:rsidRDefault="00B27DEE" w:rsidP="00B27DEE">
            <w:pPr>
              <w:widowControl w:val="0"/>
              <w:jc w:val="center"/>
              <w:rPr>
                <w:rFonts w:ascii="GHEA Grapalat" w:hAnsi="GHEA Grapalat"/>
                <w:vertAlign w:val="superscript"/>
              </w:rPr>
            </w:pPr>
            <w:r w:rsidRPr="00562671">
              <w:rPr>
                <w:rFonts w:ascii="GHEA Grapalat" w:hAnsi="GHEA Grapalat"/>
                <w:vertAlign w:val="superscript"/>
              </w:rPr>
              <w:t>/подпись/</w:t>
            </w:r>
          </w:p>
          <w:p w14:paraId="56AD3BB2" w14:textId="77777777" w:rsidR="00B27DEE" w:rsidRPr="009F3DC7" w:rsidRDefault="00B27DEE" w:rsidP="00B27DEE">
            <w:pPr>
              <w:widowControl w:val="0"/>
              <w:jc w:val="center"/>
              <w:rPr>
                <w:rFonts w:ascii="GHEA Grapalat" w:hAnsi="GHEA Grapalat"/>
              </w:rPr>
            </w:pPr>
            <w:r w:rsidRPr="009F3DC7">
              <w:rPr>
                <w:rFonts w:ascii="GHEA Grapalat" w:hAnsi="GHEA Grapalat"/>
              </w:rPr>
              <w:t>М. П.</w:t>
            </w:r>
          </w:p>
        </w:tc>
      </w:tr>
    </w:tbl>
    <w:p w14:paraId="51F1797F" w14:textId="77777777" w:rsidR="00B27DEE" w:rsidRPr="009F3DC7" w:rsidRDefault="00B27DEE" w:rsidP="00B27DEE">
      <w:pPr>
        <w:widowControl w:val="0"/>
        <w:ind w:firstLine="567"/>
        <w:rPr>
          <w:rFonts w:ascii="GHEA Grapalat" w:hAnsi="GHEA Grapalat"/>
        </w:rPr>
        <w:sectPr w:rsidR="00B27DEE" w:rsidRPr="009F3DC7" w:rsidSect="00B27DEE">
          <w:footerReference w:type="default" r:id="rId13"/>
          <w:footnotePr>
            <w:pos w:val="beneathText"/>
          </w:footnotePr>
          <w:pgSz w:w="11907" w:h="16840" w:code="9"/>
          <w:pgMar w:top="1276" w:right="850" w:bottom="993" w:left="1418" w:header="561" w:footer="561" w:gutter="0"/>
          <w:cols w:space="720"/>
          <w:titlePg/>
          <w:docGrid w:linePitch="326"/>
        </w:sectPr>
      </w:pPr>
    </w:p>
    <w:p w14:paraId="37CECD3C" w14:textId="77777777" w:rsidR="00B27DEE" w:rsidRPr="009F3DC7" w:rsidRDefault="00B27DEE" w:rsidP="00B27DEE">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14:paraId="13A4574F" w14:textId="77777777" w:rsidR="00B27DEE" w:rsidRPr="009F3DC7" w:rsidRDefault="00B27DEE" w:rsidP="00B27DEE">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2B62361" w14:textId="77777777" w:rsidR="00B27DEE" w:rsidRPr="009F3DC7" w:rsidRDefault="00B27DEE" w:rsidP="00B27DEE">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27DEE" w:rsidRPr="009F3DC7" w14:paraId="7C13E21D" w14:textId="77777777" w:rsidTr="00B52CF9">
        <w:trPr>
          <w:tblCellSpacing w:w="7" w:type="dxa"/>
          <w:jc w:val="center"/>
        </w:trPr>
        <w:tc>
          <w:tcPr>
            <w:tcW w:w="0" w:type="auto"/>
            <w:vAlign w:val="center"/>
          </w:tcPr>
          <w:p w14:paraId="40780420" w14:textId="77777777" w:rsidR="00B27DEE" w:rsidRPr="00EF1C40" w:rsidRDefault="00B27DEE" w:rsidP="00B27DEE">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574308D4" w14:textId="77777777" w:rsidR="00B27DEE" w:rsidRPr="00EF1C40" w:rsidRDefault="00B27DEE" w:rsidP="00B27DEE">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41B6989D"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15099295"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2B4925E9" w14:textId="77777777" w:rsidR="00B27DEE" w:rsidRPr="00EF1C40" w:rsidRDefault="00B27DEE" w:rsidP="00B27DEE">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304035EF" w14:textId="77777777" w:rsidR="00B27DEE" w:rsidRPr="00EF1C40" w:rsidRDefault="00B27DEE" w:rsidP="00B27DEE">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2A61E6F2" w14:textId="77777777" w:rsidR="00B27DEE" w:rsidRPr="00EF1C40" w:rsidRDefault="00B27DEE" w:rsidP="00B27DEE">
            <w:pPr>
              <w:widowControl w:val="0"/>
              <w:jc w:val="center"/>
              <w:rPr>
                <w:rFonts w:ascii="GHEA Grapalat" w:hAnsi="GHEA Grapalat"/>
                <w:iCs/>
                <w:color w:val="000000"/>
              </w:rPr>
            </w:pPr>
            <w:r>
              <w:rPr>
                <w:rFonts w:ascii="GHEA Grapalat" w:hAnsi="GHEA Grapalat"/>
                <w:color w:val="000000"/>
              </w:rPr>
              <w:t xml:space="preserve">Заказчик </w:t>
            </w:r>
          </w:p>
          <w:p w14:paraId="08E59295" w14:textId="77777777" w:rsidR="00B27DEE" w:rsidRPr="00EF1C40" w:rsidRDefault="00B27DEE" w:rsidP="00B27DEE">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6A35083D"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0F89E926"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38C21A3E"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09758249" w14:textId="77777777" w:rsidR="00B27DEE" w:rsidRPr="009F3DC7" w:rsidRDefault="00B27DEE" w:rsidP="00B27DEE">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21D66A33" w14:textId="77777777" w:rsidR="00B27DEE" w:rsidRPr="009F3DC7" w:rsidRDefault="00B27DEE" w:rsidP="00B27DEE">
      <w:pPr>
        <w:widowControl w:val="0"/>
        <w:ind w:firstLine="567"/>
        <w:rPr>
          <w:rFonts w:ascii="GHEA Grapalat" w:hAnsi="GHEA Grapalat"/>
          <w:iCs/>
          <w:color w:val="000000"/>
        </w:rPr>
      </w:pPr>
    </w:p>
    <w:p w14:paraId="39B4DD27" w14:textId="77777777" w:rsidR="00B27DEE" w:rsidRPr="009F3DC7" w:rsidRDefault="00B27DEE" w:rsidP="00B27DEE">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6A94E49A" w14:textId="77777777" w:rsidR="00B27DEE" w:rsidRPr="009F3DC7" w:rsidRDefault="00B27DEE" w:rsidP="00B27DEE">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6D12D410" w14:textId="77777777" w:rsidR="00B27DEE" w:rsidRPr="009F3DC7" w:rsidRDefault="00B27DEE" w:rsidP="00B27DEE">
      <w:pPr>
        <w:pStyle w:val="BodyTextIndent"/>
        <w:widowControl w:val="0"/>
        <w:spacing w:line="240" w:lineRule="auto"/>
        <w:ind w:firstLine="567"/>
        <w:jc w:val="center"/>
        <w:rPr>
          <w:rFonts w:ascii="GHEA Grapalat" w:hAnsi="GHEA Grapalat"/>
          <w:b/>
          <w:bCs/>
          <w:iCs/>
          <w:sz w:val="24"/>
          <w:szCs w:val="24"/>
        </w:rPr>
      </w:pPr>
    </w:p>
    <w:p w14:paraId="065E6E24" w14:textId="77777777" w:rsidR="00B27DEE" w:rsidRPr="00EF1C40" w:rsidRDefault="00B27DEE" w:rsidP="00B27DEE">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6FB40629" w14:textId="77777777" w:rsidR="00B27DEE" w:rsidRPr="009F3DC7" w:rsidRDefault="00B27DEE" w:rsidP="00B27DEE">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685D3DBD" w14:textId="77777777" w:rsidR="00B27DEE" w:rsidRPr="009F3DC7" w:rsidRDefault="00B27DEE" w:rsidP="00B27DEE">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5C167CC3" w14:textId="77777777" w:rsidR="00B27DEE" w:rsidRPr="009F3DC7" w:rsidRDefault="00B27DEE" w:rsidP="00B27DEE">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65BD1D67" w14:textId="77777777" w:rsidR="00B27DEE" w:rsidRPr="00EF1C40" w:rsidRDefault="00B27DEE" w:rsidP="00B27DEE">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231DED15" w14:textId="77777777" w:rsidR="00B27DEE" w:rsidRPr="00EF1C40" w:rsidRDefault="00B27DEE" w:rsidP="00B27DEE">
      <w:pPr>
        <w:widowControl w:val="0"/>
        <w:tabs>
          <w:tab w:val="left" w:pos="6804"/>
          <w:tab w:val="left" w:pos="7797"/>
          <w:tab w:val="left" w:pos="8789"/>
        </w:tabs>
        <w:ind w:firstLine="567"/>
        <w:jc w:val="both"/>
        <w:rPr>
          <w:rFonts w:ascii="GHEA Grapalat" w:hAnsi="GHEA Grapalat" w:cs="Sylfaen"/>
          <w:iCs/>
        </w:rPr>
      </w:pPr>
    </w:p>
    <w:p w14:paraId="4E1D1159" w14:textId="77777777" w:rsidR="00B27DEE" w:rsidRPr="009F3DC7" w:rsidRDefault="00B27DEE" w:rsidP="00B27DEE">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27DEE" w:rsidRPr="00EF1C40" w14:paraId="2972B2AF" w14:textId="77777777" w:rsidTr="00B52CF9">
        <w:trPr>
          <w:jc w:val="center"/>
        </w:trPr>
        <w:tc>
          <w:tcPr>
            <w:tcW w:w="357" w:type="dxa"/>
            <w:vMerge w:val="restart"/>
            <w:vAlign w:val="center"/>
          </w:tcPr>
          <w:p w14:paraId="4C2F718D" w14:textId="77777777" w:rsidR="00B27DEE" w:rsidRPr="00EF1C40" w:rsidRDefault="00B27DEE" w:rsidP="00B27DEE">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vAlign w:val="center"/>
          </w:tcPr>
          <w:p w14:paraId="53240F7B" w14:textId="77777777" w:rsidR="00B27DEE" w:rsidRPr="00EF1C40" w:rsidRDefault="00B27DEE" w:rsidP="00B27D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27DEE" w:rsidRPr="00EF1C40" w14:paraId="7E2FD78D" w14:textId="77777777" w:rsidTr="00B52CF9">
        <w:trPr>
          <w:jc w:val="center"/>
        </w:trPr>
        <w:tc>
          <w:tcPr>
            <w:tcW w:w="357" w:type="dxa"/>
            <w:vMerge/>
          </w:tcPr>
          <w:p w14:paraId="303DA49D" w14:textId="77777777" w:rsidR="00B27DEE" w:rsidRPr="00EF1C40" w:rsidRDefault="00B27DEE" w:rsidP="00B27DEE">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vAlign w:val="center"/>
          </w:tcPr>
          <w:p w14:paraId="47E0E7FD" w14:textId="77777777" w:rsidR="00B27DEE" w:rsidRPr="00EF1C40" w:rsidRDefault="00B27DEE" w:rsidP="00B27DEE">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vAlign w:val="center"/>
          </w:tcPr>
          <w:p w14:paraId="1A309D4B"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vAlign w:val="center"/>
          </w:tcPr>
          <w:p w14:paraId="560F0B8E"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vAlign w:val="center"/>
          </w:tcPr>
          <w:p w14:paraId="1A3B211A"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vAlign w:val="center"/>
          </w:tcPr>
          <w:p w14:paraId="6971A61A"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vAlign w:val="center"/>
          </w:tcPr>
          <w:p w14:paraId="47FE3479"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27DEE" w:rsidRPr="00EF1C40" w14:paraId="6CC47AD5" w14:textId="77777777" w:rsidTr="00B52CF9">
        <w:trPr>
          <w:trHeight w:val="1105"/>
          <w:jc w:val="center"/>
        </w:trPr>
        <w:tc>
          <w:tcPr>
            <w:tcW w:w="357" w:type="dxa"/>
            <w:vMerge/>
            <w:tcBorders>
              <w:bottom w:val="single" w:sz="4" w:space="0" w:color="auto"/>
            </w:tcBorders>
          </w:tcPr>
          <w:p w14:paraId="0C6D3503" w14:textId="77777777" w:rsidR="00B27DEE" w:rsidRPr="00EF1C40" w:rsidRDefault="00B27DEE" w:rsidP="00B27DEE">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vAlign w:val="center"/>
          </w:tcPr>
          <w:p w14:paraId="54976012"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vAlign w:val="center"/>
          </w:tcPr>
          <w:p w14:paraId="4E4D8448"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vAlign w:val="center"/>
          </w:tcPr>
          <w:p w14:paraId="0ED88DA9"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vAlign w:val="center"/>
          </w:tcPr>
          <w:p w14:paraId="24BF3528"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vAlign w:val="center"/>
          </w:tcPr>
          <w:p w14:paraId="5667122D"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vAlign w:val="center"/>
          </w:tcPr>
          <w:p w14:paraId="4B312F99"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vAlign w:val="center"/>
          </w:tcPr>
          <w:p w14:paraId="38FBE5F6"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vAlign w:val="center"/>
          </w:tcPr>
          <w:p w14:paraId="32B1DEFE"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r>
      <w:tr w:rsidR="00B27DEE" w:rsidRPr="00EF1C40" w14:paraId="75CD2C1A" w14:textId="77777777" w:rsidTr="00B52CF9">
        <w:trPr>
          <w:jc w:val="center"/>
        </w:trPr>
        <w:tc>
          <w:tcPr>
            <w:tcW w:w="357" w:type="dxa"/>
            <w:vAlign w:val="center"/>
          </w:tcPr>
          <w:p w14:paraId="48A91EEF" w14:textId="77777777" w:rsidR="00B27DEE" w:rsidRPr="00EF1C40" w:rsidRDefault="00B27DEE" w:rsidP="00B27DEE">
            <w:pPr>
              <w:pStyle w:val="NormalWeb"/>
              <w:widowControl w:val="0"/>
              <w:spacing w:before="0" w:beforeAutospacing="0" w:after="0" w:afterAutospacing="0"/>
              <w:ind w:firstLine="567"/>
              <w:jc w:val="center"/>
              <w:rPr>
                <w:rFonts w:ascii="GHEA Grapalat" w:hAnsi="GHEA Grapalat"/>
                <w:sz w:val="16"/>
                <w:szCs w:val="16"/>
              </w:rPr>
            </w:pPr>
          </w:p>
        </w:tc>
        <w:tc>
          <w:tcPr>
            <w:tcW w:w="1173" w:type="dxa"/>
            <w:vAlign w:val="center"/>
          </w:tcPr>
          <w:p w14:paraId="1B14A3D9"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438" w:type="dxa"/>
            <w:vAlign w:val="center"/>
          </w:tcPr>
          <w:p w14:paraId="01DE7A54"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802" w:type="dxa"/>
            <w:vAlign w:val="center"/>
          </w:tcPr>
          <w:p w14:paraId="4F07885C"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15" w:type="dxa"/>
            <w:vAlign w:val="center"/>
          </w:tcPr>
          <w:p w14:paraId="6F0712D4"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743" w:type="dxa"/>
            <w:vAlign w:val="center"/>
          </w:tcPr>
          <w:p w14:paraId="7D6A44F3"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34" w:type="dxa"/>
            <w:vAlign w:val="center"/>
          </w:tcPr>
          <w:p w14:paraId="70E41AE1"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71" w:type="dxa"/>
            <w:vAlign w:val="center"/>
          </w:tcPr>
          <w:p w14:paraId="79E82CA3"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175" w:type="dxa"/>
            <w:vAlign w:val="center"/>
          </w:tcPr>
          <w:p w14:paraId="5B054FA4"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r>
      <w:tr w:rsidR="00B27DEE" w:rsidRPr="00EF1C40" w14:paraId="35D4BC3C" w14:textId="77777777" w:rsidTr="00B52CF9">
        <w:trPr>
          <w:jc w:val="center"/>
        </w:trPr>
        <w:tc>
          <w:tcPr>
            <w:tcW w:w="357" w:type="dxa"/>
          </w:tcPr>
          <w:p w14:paraId="5B21E65E" w14:textId="77777777" w:rsidR="00B27DEE" w:rsidRPr="00EF1C40" w:rsidRDefault="00B27DEE" w:rsidP="00B27DEE">
            <w:pPr>
              <w:pStyle w:val="NormalWeb"/>
              <w:widowControl w:val="0"/>
              <w:spacing w:before="0" w:beforeAutospacing="0" w:after="0" w:afterAutospacing="0"/>
              <w:ind w:firstLine="567"/>
              <w:jc w:val="center"/>
              <w:rPr>
                <w:rFonts w:ascii="GHEA Grapalat" w:hAnsi="GHEA Grapalat"/>
                <w:sz w:val="16"/>
                <w:szCs w:val="16"/>
              </w:rPr>
            </w:pPr>
          </w:p>
        </w:tc>
        <w:tc>
          <w:tcPr>
            <w:tcW w:w="1173" w:type="dxa"/>
          </w:tcPr>
          <w:p w14:paraId="3E8F86FB"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438" w:type="dxa"/>
          </w:tcPr>
          <w:p w14:paraId="233A1511"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802" w:type="dxa"/>
          </w:tcPr>
          <w:p w14:paraId="0646E467"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15" w:type="dxa"/>
          </w:tcPr>
          <w:p w14:paraId="68B4F1DF"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743" w:type="dxa"/>
          </w:tcPr>
          <w:p w14:paraId="00AFE988"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34" w:type="dxa"/>
          </w:tcPr>
          <w:p w14:paraId="779EC0FF"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271" w:type="dxa"/>
          </w:tcPr>
          <w:p w14:paraId="205EF87E"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c>
          <w:tcPr>
            <w:tcW w:w="1175" w:type="dxa"/>
          </w:tcPr>
          <w:p w14:paraId="766FB08B" w14:textId="77777777" w:rsidR="00B27DEE" w:rsidRPr="00EF1C40" w:rsidRDefault="00B27DEE" w:rsidP="00B27DEE">
            <w:pPr>
              <w:pStyle w:val="NormalWeb"/>
              <w:widowControl w:val="0"/>
              <w:spacing w:before="0" w:beforeAutospacing="0" w:after="0" w:afterAutospacing="0"/>
              <w:jc w:val="center"/>
              <w:rPr>
                <w:rFonts w:ascii="GHEA Grapalat" w:hAnsi="GHEA Grapalat"/>
                <w:sz w:val="16"/>
                <w:szCs w:val="16"/>
              </w:rPr>
            </w:pPr>
          </w:p>
        </w:tc>
      </w:tr>
    </w:tbl>
    <w:p w14:paraId="3D460777" w14:textId="77777777" w:rsidR="00B27DEE" w:rsidRPr="00EF1C40" w:rsidRDefault="00B27DEE" w:rsidP="00B27DEE">
      <w:pPr>
        <w:widowControl w:val="0"/>
        <w:ind w:firstLine="567"/>
        <w:jc w:val="both"/>
        <w:rPr>
          <w:rFonts w:ascii="GHEA Grapalat" w:hAnsi="GHEA Grapalat" w:cs="Arial"/>
          <w:iCs/>
          <w:color w:val="000000"/>
          <w:lang w:val="en-US"/>
        </w:rPr>
      </w:pPr>
    </w:p>
    <w:p w14:paraId="42992683" w14:textId="77777777" w:rsidR="00B27DEE" w:rsidRPr="009F3DC7" w:rsidRDefault="00B27DEE" w:rsidP="00B27DEE">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86757F8" w14:textId="77777777" w:rsidR="00B27DEE" w:rsidRPr="00744E7F" w:rsidRDefault="00B27DEE" w:rsidP="00B27DEE">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27DEE" w:rsidRPr="009F3DC7" w14:paraId="5F0E6229" w14:textId="77777777" w:rsidTr="00B52CF9">
        <w:trPr>
          <w:trHeight w:val="266"/>
        </w:trPr>
        <w:tc>
          <w:tcPr>
            <w:tcW w:w="0" w:type="auto"/>
          </w:tcPr>
          <w:p w14:paraId="7FA6798A" w14:textId="77777777" w:rsidR="00B27DEE" w:rsidRPr="009F3DC7" w:rsidRDefault="00B27DEE" w:rsidP="00B27DEE">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3091A908" w14:textId="77777777" w:rsidR="00B27DEE" w:rsidRPr="009F3DC7" w:rsidRDefault="00B27DEE" w:rsidP="00B27DEE">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B27DEE" w:rsidRPr="009F3DC7" w14:paraId="74FF2A4A" w14:textId="77777777" w:rsidTr="00B52CF9">
        <w:trPr>
          <w:trHeight w:val="473"/>
        </w:trPr>
        <w:tc>
          <w:tcPr>
            <w:tcW w:w="0" w:type="auto"/>
          </w:tcPr>
          <w:p w14:paraId="45D898F5" w14:textId="77777777" w:rsidR="00B27DEE" w:rsidRPr="00EF1C40" w:rsidRDefault="00B27DEE" w:rsidP="00B27DEE">
            <w:pPr>
              <w:widowControl w:val="0"/>
              <w:ind w:firstLine="19"/>
              <w:jc w:val="center"/>
              <w:rPr>
                <w:rFonts w:ascii="GHEA Grapalat" w:hAnsi="GHEA Grapalat"/>
                <w:iCs/>
                <w:lang w:val="en-US"/>
              </w:rPr>
            </w:pPr>
            <w:r>
              <w:rPr>
                <w:rFonts w:ascii="GHEA Grapalat" w:hAnsi="GHEA Grapalat"/>
              </w:rPr>
              <w:t>___________________________</w:t>
            </w:r>
          </w:p>
          <w:p w14:paraId="2170D595" w14:textId="77777777" w:rsidR="00B27DEE" w:rsidRPr="00E50D56" w:rsidRDefault="00B27DEE" w:rsidP="00B27DEE">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00BE8229" w14:textId="77777777" w:rsidR="00B27DEE" w:rsidRPr="009F3DC7" w:rsidRDefault="00B27DEE" w:rsidP="00B27DEE">
            <w:pPr>
              <w:widowControl w:val="0"/>
              <w:ind w:firstLine="19"/>
              <w:jc w:val="center"/>
              <w:rPr>
                <w:rFonts w:ascii="GHEA Grapalat" w:hAnsi="GHEA Grapalat"/>
                <w:iCs/>
              </w:rPr>
            </w:pPr>
            <w:r w:rsidRPr="009F3DC7">
              <w:rPr>
                <w:rFonts w:ascii="GHEA Grapalat" w:hAnsi="GHEA Grapalat"/>
              </w:rPr>
              <w:t>___________________________</w:t>
            </w:r>
          </w:p>
          <w:p w14:paraId="279407E2" w14:textId="77777777" w:rsidR="00B27DEE" w:rsidRPr="00E50D56" w:rsidRDefault="00B27DEE" w:rsidP="00B27DEE">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27DEE" w:rsidRPr="009F3DC7" w14:paraId="74E1F33B" w14:textId="77777777" w:rsidTr="00B52CF9">
        <w:trPr>
          <w:trHeight w:val="503"/>
        </w:trPr>
        <w:tc>
          <w:tcPr>
            <w:tcW w:w="0" w:type="auto"/>
          </w:tcPr>
          <w:p w14:paraId="7C063F45" w14:textId="77777777" w:rsidR="00B27DEE" w:rsidRPr="009F3DC7" w:rsidRDefault="00B27DEE" w:rsidP="00B27DEE">
            <w:pPr>
              <w:widowControl w:val="0"/>
              <w:ind w:firstLine="19"/>
              <w:jc w:val="center"/>
              <w:rPr>
                <w:rFonts w:ascii="GHEA Grapalat" w:hAnsi="GHEA Grapalat"/>
                <w:iCs/>
              </w:rPr>
            </w:pPr>
            <w:r w:rsidRPr="009F3DC7">
              <w:rPr>
                <w:rFonts w:ascii="GHEA Grapalat" w:hAnsi="GHEA Grapalat"/>
              </w:rPr>
              <w:t xml:space="preserve">___________________________ </w:t>
            </w:r>
          </w:p>
          <w:p w14:paraId="16B62F55" w14:textId="77777777" w:rsidR="00B27DEE" w:rsidRPr="00E50D56" w:rsidRDefault="00B27DEE" w:rsidP="00B27DEE">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66428DB1" w14:textId="77777777" w:rsidR="00B27DEE" w:rsidRPr="009F3DC7" w:rsidRDefault="00B27DEE" w:rsidP="00B27DEE">
            <w:pPr>
              <w:widowControl w:val="0"/>
              <w:ind w:firstLine="19"/>
              <w:jc w:val="center"/>
              <w:rPr>
                <w:rFonts w:ascii="GHEA Grapalat" w:hAnsi="GHEA Grapalat"/>
                <w:iCs/>
              </w:rPr>
            </w:pPr>
            <w:r w:rsidRPr="009F3DC7">
              <w:rPr>
                <w:rFonts w:ascii="GHEA Grapalat" w:hAnsi="GHEA Grapalat"/>
              </w:rPr>
              <w:t>___________________________</w:t>
            </w:r>
          </w:p>
          <w:p w14:paraId="2242B9E3" w14:textId="77777777" w:rsidR="00B27DEE" w:rsidRPr="00E50D56" w:rsidRDefault="00B27DEE" w:rsidP="00B27DEE">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27DEE" w:rsidRPr="009F3DC7" w14:paraId="4B663515" w14:textId="77777777" w:rsidTr="00B52CF9">
        <w:trPr>
          <w:trHeight w:val="281"/>
        </w:trPr>
        <w:tc>
          <w:tcPr>
            <w:tcW w:w="0" w:type="auto"/>
          </w:tcPr>
          <w:p w14:paraId="1B3D205D" w14:textId="77777777" w:rsidR="00B27DEE" w:rsidRPr="009F3DC7" w:rsidRDefault="00B27DEE" w:rsidP="00B27DEE">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130F4211" w14:textId="77777777" w:rsidR="00B27DEE" w:rsidRPr="009F3DC7" w:rsidRDefault="00B27DEE" w:rsidP="00B27DEE">
            <w:pPr>
              <w:widowControl w:val="0"/>
              <w:ind w:firstLine="19"/>
              <w:jc w:val="center"/>
              <w:rPr>
                <w:rFonts w:ascii="GHEA Grapalat" w:hAnsi="GHEA Grapalat"/>
                <w:iCs/>
                <w:color w:val="000000"/>
              </w:rPr>
            </w:pPr>
            <w:r w:rsidRPr="009F3DC7">
              <w:rPr>
                <w:rFonts w:ascii="GHEA Grapalat" w:hAnsi="GHEA Grapalat"/>
                <w:color w:val="000000"/>
              </w:rPr>
              <w:t>М. П.</w:t>
            </w:r>
          </w:p>
        </w:tc>
      </w:tr>
    </w:tbl>
    <w:p w14:paraId="2B0F353B" w14:textId="77777777" w:rsidR="00B27DEE" w:rsidRDefault="00B27DEE" w:rsidP="00B27DEE">
      <w:pPr>
        <w:widowControl w:val="0"/>
        <w:ind w:firstLine="567"/>
        <w:jc w:val="right"/>
        <w:rPr>
          <w:rFonts w:ascii="GHEA Grapalat" w:hAnsi="GHEA Grapalat" w:cs="Sylfaen"/>
          <w:b/>
        </w:rPr>
      </w:pPr>
    </w:p>
    <w:p w14:paraId="0179E0AB" w14:textId="77777777" w:rsidR="00B27DEE" w:rsidRDefault="00B27DEE" w:rsidP="00B27DEE">
      <w:pPr>
        <w:rPr>
          <w:rFonts w:ascii="GHEA Grapalat" w:hAnsi="GHEA Grapalat" w:cs="Sylfaen"/>
          <w:b/>
        </w:rPr>
      </w:pPr>
      <w:r>
        <w:rPr>
          <w:rFonts w:ascii="GHEA Grapalat" w:hAnsi="GHEA Grapalat" w:cs="Sylfaen"/>
          <w:b/>
        </w:rPr>
        <w:br w:type="page"/>
      </w:r>
    </w:p>
    <w:p w14:paraId="3BACB77E" w14:textId="77777777" w:rsidR="00B27DEE" w:rsidRPr="009F3DC7" w:rsidRDefault="00B27DEE" w:rsidP="00B27DEE">
      <w:pPr>
        <w:widowControl w:val="0"/>
        <w:ind w:firstLine="567"/>
        <w:jc w:val="right"/>
        <w:rPr>
          <w:rFonts w:ascii="GHEA Grapalat" w:hAnsi="GHEA Grapalat" w:cs="Sylfaen"/>
          <w:i/>
        </w:rPr>
      </w:pPr>
      <w:r w:rsidRPr="009F3DC7">
        <w:rPr>
          <w:rFonts w:ascii="GHEA Grapalat" w:hAnsi="GHEA Grapalat"/>
          <w:i/>
        </w:rPr>
        <w:lastRenderedPageBreak/>
        <w:t>Приложение № 3.1</w:t>
      </w:r>
    </w:p>
    <w:p w14:paraId="6C083F87" w14:textId="77777777" w:rsidR="00B27DEE" w:rsidRPr="009F3DC7" w:rsidRDefault="00B27DEE" w:rsidP="00B27DEE">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137A12C9" w14:textId="77777777" w:rsidR="00B27DEE" w:rsidRPr="009F3DC7" w:rsidRDefault="00B27DEE" w:rsidP="00B27DEE">
      <w:pPr>
        <w:widowControl w:val="0"/>
        <w:tabs>
          <w:tab w:val="left" w:pos="360"/>
          <w:tab w:val="left" w:pos="540"/>
        </w:tabs>
        <w:ind w:firstLine="567"/>
        <w:jc w:val="center"/>
        <w:rPr>
          <w:rFonts w:ascii="GHEA Grapalat" w:hAnsi="GHEA Grapalat" w:cs="Sylfaen"/>
          <w:b/>
          <w:bCs/>
        </w:rPr>
      </w:pPr>
    </w:p>
    <w:p w14:paraId="4D2F5C7F" w14:textId="77777777" w:rsidR="00B27DEE" w:rsidRPr="008A435E" w:rsidRDefault="00B27DEE" w:rsidP="00B27DEE">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2CFC45CF" w14:textId="77777777" w:rsidR="00B27DEE" w:rsidRPr="009F3DC7" w:rsidRDefault="00B27DEE" w:rsidP="00B27DEE">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650EEF96" w14:textId="77777777" w:rsidR="00B27DEE" w:rsidRPr="009F3DC7" w:rsidRDefault="00B27DEE" w:rsidP="00B27DEE">
      <w:pPr>
        <w:widowControl w:val="0"/>
        <w:tabs>
          <w:tab w:val="left" w:pos="360"/>
          <w:tab w:val="left" w:pos="540"/>
        </w:tabs>
        <w:ind w:firstLine="567"/>
        <w:rPr>
          <w:rFonts w:ascii="GHEA Grapalat" w:hAnsi="GHEA Grapalat" w:cs="Sylfaen"/>
        </w:rPr>
      </w:pPr>
    </w:p>
    <w:p w14:paraId="090A4216" w14:textId="77777777" w:rsidR="00B27DEE" w:rsidRPr="0086243C" w:rsidRDefault="00B27DEE" w:rsidP="00B27DEE">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995EB61" w14:textId="77777777" w:rsidR="00B27DEE" w:rsidRPr="0086243C" w:rsidRDefault="00B27DEE" w:rsidP="00B27DEE">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3773DA94" w14:textId="77777777" w:rsidR="00B27DEE" w:rsidRPr="0086243C" w:rsidRDefault="00B27DEE" w:rsidP="00B27DEE">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729540A5" w14:textId="77777777" w:rsidR="00B27DEE" w:rsidRPr="0086243C" w:rsidRDefault="00B27DEE" w:rsidP="00B27DEE">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2DDF4D2" w14:textId="77777777" w:rsidR="00B27DEE" w:rsidRPr="0086243C" w:rsidRDefault="00B27DEE" w:rsidP="00B27DEE">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806184B" w14:textId="77777777" w:rsidR="00B27DEE" w:rsidRPr="0086243C" w:rsidRDefault="00B27DEE" w:rsidP="00B27DEE">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1CDEE6B1" w14:textId="77777777" w:rsidR="00B27DEE" w:rsidRPr="009F3DC7" w:rsidRDefault="00B27DEE" w:rsidP="00B27DEE">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7DEE" w:rsidRPr="009F3DC7" w14:paraId="1FBC6E73" w14:textId="77777777" w:rsidTr="00B52CF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E44C814" w14:textId="77777777" w:rsidR="00B27DEE" w:rsidRPr="009F3DC7" w:rsidRDefault="00B27DEE" w:rsidP="00B27DEE">
            <w:pPr>
              <w:widowControl w:val="0"/>
              <w:jc w:val="center"/>
              <w:rPr>
                <w:rFonts w:ascii="GHEA Grapalat" w:hAnsi="GHEA Grapalat" w:cs="Sylfaen"/>
                <w:bCs/>
              </w:rPr>
            </w:pPr>
            <w:r w:rsidRPr="009F3DC7">
              <w:rPr>
                <w:rFonts w:ascii="GHEA Grapalat" w:hAnsi="GHEA Grapalat"/>
              </w:rPr>
              <w:t>Работа</w:t>
            </w:r>
          </w:p>
        </w:tc>
      </w:tr>
      <w:tr w:rsidR="00B27DEE" w:rsidRPr="009F3DC7" w14:paraId="279A17DD" w14:textId="77777777" w:rsidTr="00B52CF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5FAAF" w14:textId="77777777" w:rsidR="00B27DEE" w:rsidRPr="009F3DC7" w:rsidRDefault="00B27DEE" w:rsidP="00B27DEE">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3CEDB4D" w14:textId="77777777" w:rsidR="00B27DEE" w:rsidRPr="009F3DC7" w:rsidRDefault="00B27DEE" w:rsidP="00B27DEE">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1BFD6A4" w14:textId="77777777" w:rsidR="00B27DEE" w:rsidRPr="009F3DC7" w:rsidRDefault="00B27DEE" w:rsidP="00B27DEE">
            <w:pPr>
              <w:widowControl w:val="0"/>
              <w:jc w:val="center"/>
              <w:rPr>
                <w:rFonts w:ascii="GHEA Grapalat" w:hAnsi="GHEA Grapalat"/>
              </w:rPr>
            </w:pPr>
            <w:r w:rsidRPr="009F3DC7">
              <w:rPr>
                <w:rFonts w:ascii="GHEA Grapalat" w:hAnsi="GHEA Grapalat"/>
              </w:rPr>
              <w:t>объем (фактический)</w:t>
            </w:r>
          </w:p>
        </w:tc>
      </w:tr>
      <w:tr w:rsidR="00B27DEE" w:rsidRPr="009F3DC7" w14:paraId="658E3ABE" w14:textId="77777777" w:rsidTr="00B52C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D923B4C" w14:textId="77777777" w:rsidR="00B27DEE" w:rsidRPr="009F3DC7" w:rsidRDefault="00B27DEE" w:rsidP="00B27DEE">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DF9AD6C" w14:textId="77777777" w:rsidR="00B27DEE" w:rsidRPr="009F3DC7" w:rsidRDefault="00B27DEE" w:rsidP="00B27DEE">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E7EE7C4" w14:textId="77777777" w:rsidR="00B27DEE" w:rsidRPr="009F3DC7" w:rsidRDefault="00B27DEE" w:rsidP="00B27DEE">
            <w:pPr>
              <w:widowControl w:val="0"/>
              <w:ind w:firstLine="567"/>
              <w:rPr>
                <w:rFonts w:ascii="GHEA Grapalat" w:hAnsi="GHEA Grapalat" w:cs="Sylfaen"/>
              </w:rPr>
            </w:pPr>
          </w:p>
        </w:tc>
      </w:tr>
      <w:tr w:rsidR="00B27DEE" w:rsidRPr="009F3DC7" w14:paraId="27B7B1E4" w14:textId="77777777" w:rsidTr="00B52C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C7084A2" w14:textId="77777777" w:rsidR="00B27DEE" w:rsidRPr="009F3DC7" w:rsidRDefault="00B27DEE" w:rsidP="00B27DEE">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39D0D20" w14:textId="77777777" w:rsidR="00B27DEE" w:rsidRPr="009F3DC7" w:rsidRDefault="00B27DEE" w:rsidP="00B27DEE">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B0D4909" w14:textId="77777777" w:rsidR="00B27DEE" w:rsidRPr="009F3DC7" w:rsidRDefault="00B27DEE" w:rsidP="00B27DEE">
            <w:pPr>
              <w:widowControl w:val="0"/>
              <w:ind w:firstLine="567"/>
              <w:rPr>
                <w:rFonts w:ascii="GHEA Grapalat" w:hAnsi="GHEA Grapalat" w:cs="Sylfaen"/>
              </w:rPr>
            </w:pPr>
          </w:p>
        </w:tc>
      </w:tr>
    </w:tbl>
    <w:p w14:paraId="4D304694" w14:textId="77777777" w:rsidR="00B27DEE" w:rsidRDefault="00B27DEE" w:rsidP="00B27DEE">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501071EF" w14:textId="77777777" w:rsidR="00B27DEE" w:rsidRPr="009F3DC7" w:rsidRDefault="00B27DEE" w:rsidP="00B27DEE">
      <w:pPr>
        <w:widowControl w:val="0"/>
        <w:jc w:val="center"/>
        <w:rPr>
          <w:rFonts w:ascii="GHEA Grapalat" w:hAnsi="GHEA Grapalat" w:cs="Sylfaen"/>
        </w:rPr>
      </w:pPr>
      <w:r w:rsidRPr="009F3DC7">
        <w:rPr>
          <w:rFonts w:ascii="GHEA Grapalat" w:hAnsi="GHEA Grapalat"/>
        </w:rPr>
        <w:lastRenderedPageBreak/>
        <w:t>СТОРОНЫ</w:t>
      </w:r>
    </w:p>
    <w:p w14:paraId="21EFB352" w14:textId="77777777" w:rsidR="00B27DEE" w:rsidRPr="009F3DC7" w:rsidRDefault="00B27DEE" w:rsidP="00B27DEE">
      <w:pPr>
        <w:widowControl w:val="0"/>
        <w:jc w:val="center"/>
        <w:rPr>
          <w:rFonts w:ascii="GHEA Grapalat" w:hAnsi="GHEA Grapalat" w:cs="Sylfaen"/>
        </w:rPr>
      </w:pPr>
    </w:p>
    <w:tbl>
      <w:tblPr>
        <w:tblW w:w="0" w:type="auto"/>
        <w:tblLook w:val="00A0" w:firstRow="1" w:lastRow="0" w:firstColumn="1" w:lastColumn="0" w:noHBand="0" w:noVBand="0"/>
      </w:tblPr>
      <w:tblGrid>
        <w:gridCol w:w="4532"/>
        <w:gridCol w:w="4539"/>
      </w:tblGrid>
      <w:tr w:rsidR="00B27DEE" w:rsidRPr="009F3DC7" w14:paraId="612C7629" w14:textId="77777777" w:rsidTr="00B52CF9">
        <w:tc>
          <w:tcPr>
            <w:tcW w:w="4644" w:type="dxa"/>
          </w:tcPr>
          <w:p w14:paraId="03BF0DEF" w14:textId="77777777" w:rsidR="00B27DEE" w:rsidRPr="009F3DC7" w:rsidRDefault="00B27DEE" w:rsidP="00B27DEE">
            <w:pPr>
              <w:widowControl w:val="0"/>
              <w:jc w:val="center"/>
              <w:rPr>
                <w:rFonts w:ascii="GHEA Grapalat" w:hAnsi="GHEA Grapalat" w:cs="Sylfaen"/>
                <w:b/>
                <w:bCs/>
              </w:rPr>
            </w:pPr>
            <w:r w:rsidRPr="009F3DC7">
              <w:rPr>
                <w:rFonts w:ascii="GHEA Grapalat" w:hAnsi="GHEA Grapalat"/>
                <w:b/>
              </w:rPr>
              <w:t>Сдал</w:t>
            </w:r>
          </w:p>
        </w:tc>
        <w:tc>
          <w:tcPr>
            <w:tcW w:w="4643" w:type="dxa"/>
          </w:tcPr>
          <w:p w14:paraId="538645B1" w14:textId="77777777" w:rsidR="00B27DEE" w:rsidRPr="009F3DC7" w:rsidRDefault="00B27DEE" w:rsidP="00B27DEE">
            <w:pPr>
              <w:widowControl w:val="0"/>
              <w:jc w:val="center"/>
              <w:rPr>
                <w:rFonts w:ascii="GHEA Grapalat" w:hAnsi="GHEA Grapalat" w:cs="Sylfaen"/>
                <w:b/>
                <w:bCs/>
              </w:rPr>
            </w:pPr>
            <w:r w:rsidRPr="009F3DC7">
              <w:rPr>
                <w:rFonts w:ascii="GHEA Grapalat" w:hAnsi="GHEA Grapalat"/>
                <w:b/>
              </w:rPr>
              <w:t>Принял</w:t>
            </w:r>
          </w:p>
        </w:tc>
      </w:tr>
    </w:tbl>
    <w:p w14:paraId="01BDDB17" w14:textId="77777777" w:rsidR="00B27DEE" w:rsidRPr="009F3DC7" w:rsidRDefault="00B27DEE" w:rsidP="00B27DEE">
      <w:pPr>
        <w:widowControl w:val="0"/>
        <w:jc w:val="right"/>
        <w:rPr>
          <w:rFonts w:ascii="GHEA Grapalat" w:hAnsi="GHEA Grapalat" w:cs="Sylfaen"/>
        </w:rPr>
      </w:pPr>
      <w:r w:rsidRPr="009F3DC7">
        <w:rPr>
          <w:rFonts w:ascii="GHEA Grapalat" w:hAnsi="GHEA Grapalat"/>
        </w:rPr>
        <w:t>представитель, спроектировавший заявку:</w:t>
      </w:r>
    </w:p>
    <w:p w14:paraId="6B8AACD0" w14:textId="77777777" w:rsidR="00B27DEE" w:rsidRPr="009F3DC7" w:rsidRDefault="00B27DEE" w:rsidP="00B27DEE">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27DEE" w:rsidRPr="009F3DC7" w14:paraId="791E0187" w14:textId="77777777" w:rsidTr="00B52CF9">
        <w:trPr>
          <w:tblCellSpacing w:w="7" w:type="dxa"/>
          <w:jc w:val="center"/>
        </w:trPr>
        <w:tc>
          <w:tcPr>
            <w:tcW w:w="0" w:type="auto"/>
            <w:vAlign w:val="center"/>
          </w:tcPr>
          <w:p w14:paraId="42148EE4" w14:textId="77777777" w:rsidR="00B27DEE" w:rsidRPr="009F3DC7" w:rsidRDefault="00B27DEE" w:rsidP="00B27DEE">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29BA9DD1" w14:textId="77777777" w:rsidR="00B27DEE" w:rsidRPr="00676B4F" w:rsidRDefault="00B27DEE" w:rsidP="00B27DEE">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77451E5C" w14:textId="77777777" w:rsidR="00B27DEE" w:rsidRPr="009F3DC7" w:rsidRDefault="00B27DEE" w:rsidP="00B27DEE">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31AA9B8B" w14:textId="77777777" w:rsidR="00B27DEE" w:rsidRPr="00676B4F" w:rsidRDefault="00B27DEE" w:rsidP="00B27DEE">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27DEE" w:rsidRPr="009F3DC7" w14:paraId="6795E8C9" w14:textId="77777777" w:rsidTr="00B52CF9">
        <w:trPr>
          <w:tblCellSpacing w:w="7" w:type="dxa"/>
          <w:jc w:val="center"/>
        </w:trPr>
        <w:tc>
          <w:tcPr>
            <w:tcW w:w="0" w:type="auto"/>
            <w:vAlign w:val="center"/>
          </w:tcPr>
          <w:p w14:paraId="0F2D96AD" w14:textId="77777777" w:rsidR="00B27DEE" w:rsidRPr="009F3DC7" w:rsidRDefault="00B27DEE" w:rsidP="00B27DEE">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62FA1D6C" w14:textId="77777777" w:rsidR="00B27DEE" w:rsidRPr="00676B4F" w:rsidRDefault="00B27DEE" w:rsidP="00B27DEE">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3047A961" w14:textId="77777777" w:rsidR="00B27DEE" w:rsidRPr="009F3DC7" w:rsidRDefault="00B27DEE" w:rsidP="00B27DEE">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4839AC5B" w14:textId="77777777" w:rsidR="00B27DEE" w:rsidRPr="00676B4F" w:rsidRDefault="00B27DEE" w:rsidP="00B27DEE">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7D105D07" w14:textId="77777777" w:rsidR="00B27DEE" w:rsidRDefault="00B27DEE" w:rsidP="00B27DEE">
      <w:pPr>
        <w:pStyle w:val="BodyTextIndent3"/>
        <w:widowControl w:val="0"/>
        <w:spacing w:line="240" w:lineRule="auto"/>
        <w:jc w:val="right"/>
        <w:rPr>
          <w:rFonts w:ascii="GHEA Grapalat" w:hAnsi="GHEA Grapalat" w:cs="Sylfaen"/>
          <w:sz w:val="24"/>
          <w:szCs w:val="24"/>
        </w:rPr>
      </w:pPr>
    </w:p>
    <w:p w14:paraId="77CDD8F7" w14:textId="77777777" w:rsidR="00B27DEE" w:rsidRDefault="00B27DEE" w:rsidP="00B27DEE">
      <w:pPr>
        <w:rPr>
          <w:rFonts w:ascii="GHEA Grapalat" w:hAnsi="GHEA Grapalat" w:cs="Sylfaen"/>
        </w:rPr>
      </w:pPr>
      <w:r>
        <w:rPr>
          <w:rFonts w:ascii="GHEA Grapalat" w:hAnsi="GHEA Grapalat" w:cs="Sylfaen"/>
        </w:rPr>
        <w:br w:type="page"/>
      </w:r>
    </w:p>
    <w:p w14:paraId="2F096CA6" w14:textId="77777777" w:rsidR="00B27DEE" w:rsidRPr="007D1675" w:rsidRDefault="00B27DEE" w:rsidP="00B27DEE">
      <w:pPr>
        <w:widowControl w:val="0"/>
        <w:jc w:val="right"/>
        <w:rPr>
          <w:rFonts w:ascii="GHEA Grapalat" w:hAnsi="GHEA Grapalat" w:cs="Sylfaen"/>
          <w:i/>
        </w:rPr>
      </w:pPr>
      <w:r w:rsidRPr="007D1675">
        <w:rPr>
          <w:rFonts w:ascii="GHEA Grapalat" w:hAnsi="GHEA Grapalat"/>
          <w:i/>
        </w:rPr>
        <w:lastRenderedPageBreak/>
        <w:t>Приложение № 4</w:t>
      </w:r>
    </w:p>
    <w:p w14:paraId="1799EBF5" w14:textId="77777777" w:rsidR="00B27DEE" w:rsidRPr="007D1675" w:rsidRDefault="00B27DEE" w:rsidP="00B27DEE">
      <w:pPr>
        <w:widowControl w:val="0"/>
        <w:jc w:val="right"/>
        <w:rPr>
          <w:rFonts w:ascii="GHEA Grapalat" w:hAnsi="GHEA Grapalat" w:cs="Sylfaen"/>
          <w:i/>
        </w:rPr>
      </w:pPr>
      <w:r w:rsidRPr="007D1675">
        <w:rPr>
          <w:rFonts w:ascii="GHEA Grapalat" w:hAnsi="GHEA Grapalat"/>
          <w:i/>
        </w:rPr>
        <w:t>к Договору под кодом</w:t>
      </w:r>
      <w:r w:rsidRPr="007D1675">
        <w:rPr>
          <w:rFonts w:ascii="GHEA Grapalat" w:hAnsi="GHEA Grapalat"/>
          <w:i/>
          <w:lang w:val="hy-AM"/>
        </w:rPr>
        <w:t xml:space="preserve"> «      »</w:t>
      </w:r>
      <w:r w:rsidRPr="007D1675">
        <w:rPr>
          <w:rFonts w:ascii="GHEA Grapalat" w:hAnsi="GHEA Grapalat"/>
          <w:i/>
        </w:rPr>
        <w:t xml:space="preserve"> </w:t>
      </w:r>
      <w:r w:rsidRPr="007D1675">
        <w:rPr>
          <w:rFonts w:ascii="GHEA Grapalat" w:hAnsi="GHEA Grapalat" w:cs="Sylfaen"/>
          <w:i/>
        </w:rPr>
        <w:br/>
      </w:r>
      <w:r w:rsidRPr="007D1675">
        <w:rPr>
          <w:rFonts w:ascii="GHEA Grapalat" w:hAnsi="GHEA Grapalat"/>
          <w:i/>
        </w:rPr>
        <w:t>заключенному "</w:t>
      </w:r>
      <w:r w:rsidRPr="007D1675">
        <w:rPr>
          <w:rFonts w:ascii="GHEA Grapalat" w:hAnsi="GHEA Grapalat"/>
          <w:i/>
        </w:rPr>
        <w:tab/>
        <w:t xml:space="preserve"> "</w:t>
      </w:r>
      <w:r w:rsidRPr="007D1675">
        <w:rPr>
          <w:rFonts w:ascii="GHEA Grapalat" w:hAnsi="GHEA Grapalat"/>
          <w:i/>
        </w:rPr>
        <w:tab/>
        <w:t>20</w:t>
      </w:r>
      <w:r w:rsidRPr="007D1675">
        <w:rPr>
          <w:rFonts w:ascii="GHEA Grapalat" w:hAnsi="GHEA Grapalat"/>
          <w:i/>
        </w:rPr>
        <w:tab/>
        <w:t xml:space="preserve">  г.</w:t>
      </w:r>
    </w:p>
    <w:p w14:paraId="06FDCCB5" w14:textId="77777777" w:rsidR="00B27DEE" w:rsidRPr="007D1675" w:rsidRDefault="00B27DEE" w:rsidP="00B27DEE">
      <w:pPr>
        <w:jc w:val="center"/>
        <w:rPr>
          <w:ins w:id="23" w:author="Inesa Kocharyan" w:date="2025-02-07T11:01:00Z"/>
          <w:rFonts w:ascii="GHEA Grapalat" w:hAnsi="GHEA Grapalat" w:cs="GHEA Grapalat"/>
        </w:rPr>
      </w:pPr>
    </w:p>
    <w:p w14:paraId="51A2DFCB" w14:textId="77777777" w:rsidR="00B27DEE" w:rsidRPr="007D1675" w:rsidRDefault="00B27DEE" w:rsidP="00B27DEE">
      <w:pPr>
        <w:jc w:val="center"/>
        <w:rPr>
          <w:rFonts w:ascii="GHEA Grapalat" w:hAnsi="GHEA Grapalat" w:cs="GHEA Grapalat"/>
        </w:rPr>
      </w:pPr>
    </w:p>
    <w:p w14:paraId="707056BE" w14:textId="77777777" w:rsidR="00B27DEE" w:rsidRPr="007D1675" w:rsidRDefault="00B27DEE" w:rsidP="00B27DEE">
      <w:pPr>
        <w:jc w:val="center"/>
        <w:rPr>
          <w:rFonts w:ascii="GHEA Grapalat" w:hAnsi="GHEA Grapalat" w:cs="GHEA Grapalat"/>
        </w:rPr>
      </w:pPr>
      <w:r w:rsidRPr="007D1675">
        <w:rPr>
          <w:rFonts w:ascii="GHEA Grapalat" w:hAnsi="GHEA Grapalat" w:cs="GHEA Grapalat"/>
        </w:rPr>
        <w:t>УВЕДОМЛЕНИЕ</w:t>
      </w:r>
    </w:p>
    <w:p w14:paraId="20BCBBB9" w14:textId="77777777" w:rsidR="00B27DEE" w:rsidRPr="007D1675" w:rsidRDefault="00B27DEE" w:rsidP="00B27DEE">
      <w:pPr>
        <w:jc w:val="center"/>
        <w:rPr>
          <w:rFonts w:ascii="GHEA Grapalat" w:hAnsi="GHEA Grapalat" w:cs="GHEA Grapalat"/>
          <w:lang w:val="hy-AM"/>
        </w:rPr>
      </w:pPr>
    </w:p>
    <w:p w14:paraId="037A7610" w14:textId="77777777" w:rsidR="00B27DEE" w:rsidRPr="007D1675" w:rsidRDefault="00B27DEE" w:rsidP="00B27DEE">
      <w:pPr>
        <w:rPr>
          <w:rFonts w:ascii="GHEA Grapalat" w:hAnsi="GHEA Grapalat" w:cs="Arial"/>
          <w:sz w:val="20"/>
          <w:szCs w:val="20"/>
          <w:lang w:val="es-ES"/>
        </w:rPr>
      </w:pPr>
      <w:r w:rsidRPr="007D1675">
        <w:rPr>
          <w:rFonts w:ascii="GHEA Grapalat" w:hAnsi="GHEA Grapalat"/>
          <w:u w:val="single"/>
          <w:lang w:val="es-ES"/>
        </w:rPr>
        <w:t xml:space="preserve">                                                             </w:t>
      </w:r>
      <w:r w:rsidRPr="007D1675">
        <w:rPr>
          <w:rFonts w:ascii="GHEA Grapalat" w:hAnsi="GHEA Grapalat"/>
          <w:u w:val="single"/>
          <w:lang w:val="es-ES"/>
        </w:rPr>
        <w:tab/>
      </w:r>
      <w:r w:rsidRPr="007D1675">
        <w:rPr>
          <w:rFonts w:ascii="GHEA Grapalat" w:hAnsi="GHEA Grapalat"/>
          <w:u w:val="single"/>
          <w:lang w:val="es-ES"/>
        </w:rPr>
        <w:tab/>
        <w:t xml:space="preserve">       </w:t>
      </w:r>
      <w:r w:rsidRPr="007D1675">
        <w:rPr>
          <w:rFonts w:ascii="GHEA Grapalat" w:hAnsi="GHEA Grapalat"/>
          <w:lang w:val="es-ES"/>
        </w:rPr>
        <w:t xml:space="preserve"> </w:t>
      </w:r>
      <w:r w:rsidRPr="007D1675">
        <w:rPr>
          <w:rFonts w:ascii="GHEA Grapalat" w:hAnsi="GHEA Grapalat"/>
        </w:rPr>
        <w:t>з</w:t>
      </w:r>
      <w:r w:rsidRPr="007D1675">
        <w:rPr>
          <w:rFonts w:ascii="GHEA Grapalat" w:hAnsi="GHEA Grapalat" w:cs="Sylfaen"/>
          <w:sz w:val="20"/>
          <w:szCs w:val="20"/>
        </w:rPr>
        <w:t>аявляет, что</w:t>
      </w:r>
      <w:r w:rsidRPr="007D1675">
        <w:rPr>
          <w:rFonts w:ascii="GHEA Grapalat" w:hAnsi="GHEA Grapalat" w:cs="Arial"/>
          <w:sz w:val="20"/>
          <w:szCs w:val="20"/>
        </w:rPr>
        <w:t>:</w:t>
      </w:r>
      <w:r w:rsidRPr="007D1675">
        <w:rPr>
          <w:rFonts w:ascii="GHEA Grapalat" w:hAnsi="GHEA Grapalat" w:cs="Arial"/>
          <w:sz w:val="20"/>
          <w:szCs w:val="20"/>
          <w:lang w:val="es-ES"/>
        </w:rPr>
        <w:t xml:space="preserve">  </w:t>
      </w:r>
    </w:p>
    <w:p w14:paraId="0C0FECBA" w14:textId="77777777" w:rsidR="00B27DEE" w:rsidRPr="007D1675" w:rsidRDefault="00B27DEE" w:rsidP="00B27DEE">
      <w:pPr>
        <w:rPr>
          <w:rFonts w:ascii="GHEA Grapalat" w:hAnsi="GHEA Grapalat" w:cs="Arial"/>
          <w:vertAlign w:val="superscript"/>
          <w:lang w:val="es-ES"/>
        </w:rPr>
      </w:pPr>
      <w:r w:rsidRPr="007D1675">
        <w:rPr>
          <w:rFonts w:ascii="GHEA Grapalat" w:hAnsi="GHEA Grapalat"/>
          <w:vertAlign w:val="superscript"/>
          <w:lang w:val="es-ES"/>
        </w:rPr>
        <w:t xml:space="preserve">               </w:t>
      </w:r>
      <w:r w:rsidRPr="007D1675">
        <w:rPr>
          <w:rFonts w:ascii="GHEA Grapalat" w:hAnsi="GHEA Grapalat"/>
          <w:lang w:val="es-ES"/>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финансового агента</w:t>
      </w:r>
    </w:p>
    <w:p w14:paraId="59F955CA" w14:textId="77777777" w:rsidR="00B27DEE" w:rsidRPr="007D1675" w:rsidRDefault="00B27DEE" w:rsidP="00B27DEE">
      <w:pPr>
        <w:rPr>
          <w:rFonts w:ascii="GHEA Grapalat" w:hAnsi="GHEA Grapalat"/>
          <w:vertAlign w:val="superscript"/>
          <w:lang w:val="es-ES"/>
        </w:rPr>
      </w:pPr>
    </w:p>
    <w:p w14:paraId="4D5D0564" w14:textId="77777777" w:rsidR="00B27DEE" w:rsidRPr="007D1675" w:rsidRDefault="00B27DEE" w:rsidP="00B27DEE">
      <w:pPr>
        <w:pStyle w:val="ListParagraph"/>
        <w:numPr>
          <w:ilvl w:val="0"/>
          <w:numId w:val="36"/>
        </w:numPr>
        <w:jc w:val="both"/>
        <w:rPr>
          <w:rFonts w:ascii="GHEA Grapalat" w:hAnsi="GHEA Grapalat"/>
          <w:u w:val="single"/>
          <w:lang w:val="es-ES"/>
        </w:rPr>
      </w:pPr>
      <w:r w:rsidRPr="007D1675">
        <w:rPr>
          <w:rFonts w:ascii="GHEA Grapalat" w:hAnsi="GHEA Grapalat"/>
          <w:sz w:val="20"/>
          <w:szCs w:val="20"/>
        </w:rPr>
        <w:t>В рамках заключенного между</w:t>
      </w:r>
      <w:r w:rsidRPr="007D1675">
        <w:rPr>
          <w:rFonts w:ascii="GHEA Grapalat" w:hAnsi="GHEA Grapalat"/>
        </w:rPr>
        <w:t xml:space="preserve">   ----------------------</w:t>
      </w:r>
      <w:r w:rsidRPr="007D1675">
        <w:rPr>
          <w:rFonts w:ascii="GHEA Grapalat" w:hAnsi="GHEA Grapalat"/>
          <w:lang w:val="hy-AM"/>
        </w:rPr>
        <w:t xml:space="preserve"> </w:t>
      </w:r>
      <w:r w:rsidRPr="007D1675">
        <w:rPr>
          <w:rFonts w:ascii="GHEA Grapalat" w:hAnsi="GHEA Grapalat"/>
          <w:sz w:val="20"/>
          <w:szCs w:val="20"/>
        </w:rPr>
        <w:t>- ом   и</w:t>
      </w:r>
      <w:r w:rsidRPr="007D1675">
        <w:rPr>
          <w:rFonts w:ascii="GHEA Grapalat" w:hAnsi="GHEA Grapalat"/>
        </w:rPr>
        <w:t xml:space="preserve"> ---------------------------- </w:t>
      </w:r>
      <w:r w:rsidRPr="007D1675">
        <w:rPr>
          <w:rFonts w:ascii="GHEA Grapalat" w:hAnsi="GHEA Grapalat"/>
          <w:sz w:val="20"/>
          <w:szCs w:val="20"/>
        </w:rPr>
        <w:t>-ом</w:t>
      </w:r>
      <w:r w:rsidRPr="007D1675">
        <w:rPr>
          <w:rFonts w:ascii="GHEA Grapalat" w:hAnsi="GHEA Grapalat"/>
        </w:rPr>
        <w:t xml:space="preserve">                              </w:t>
      </w:r>
    </w:p>
    <w:p w14:paraId="04A4B376" w14:textId="77777777" w:rsidR="00B27DEE" w:rsidRPr="007D1675" w:rsidRDefault="00B27DEE" w:rsidP="00B27DEE">
      <w:pPr>
        <w:rPr>
          <w:rFonts w:ascii="GHEA Grapalat" w:hAnsi="GHEA Grapalat" w:cs="Sylfaen"/>
          <w:vertAlign w:val="superscript"/>
        </w:rPr>
      </w:pPr>
      <w:r w:rsidRPr="007D1675">
        <w:rPr>
          <w:rFonts w:ascii="GHEA Grapalat" w:hAnsi="GHEA Grapalat" w:cs="Sylfaen"/>
          <w:vertAlign w:val="superscript"/>
          <w:lang w:val="es-ES"/>
        </w:rPr>
        <w:t xml:space="preserve">                                                                                     </w:t>
      </w:r>
      <w:r w:rsidRPr="007D1675">
        <w:rPr>
          <w:rFonts w:ascii="GHEA Grapalat" w:hAnsi="GHEA Grapalat" w:cs="Sylfaen"/>
          <w:vertAlign w:val="superscript"/>
        </w:rPr>
        <w:t xml:space="preserve">      название</w:t>
      </w:r>
      <w:r w:rsidRPr="007D1675">
        <w:rPr>
          <w:rFonts w:ascii="GHEA Grapalat" w:hAnsi="GHEA Grapalat" w:cs="Sylfaen"/>
          <w:vertAlign w:val="superscript"/>
          <w:lang w:val="es-ES"/>
        </w:rPr>
        <w:t xml:space="preserve"> </w:t>
      </w:r>
      <w:r>
        <w:rPr>
          <w:rFonts w:ascii="GHEA Grapalat" w:hAnsi="GHEA Grapalat" w:cs="Sylfaen"/>
          <w:vertAlign w:val="superscript"/>
        </w:rPr>
        <w:t>заказчика</w:t>
      </w: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Pr>
          <w:rFonts w:ascii="GHEA Grapalat" w:hAnsi="GHEA Grapalat" w:cs="Sylfaen"/>
          <w:vertAlign w:val="superscript"/>
        </w:rPr>
        <w:t>исполнителя</w:t>
      </w:r>
    </w:p>
    <w:p w14:paraId="3D855915" w14:textId="77777777" w:rsidR="00B27DEE" w:rsidRPr="007D1675" w:rsidRDefault="00B27DEE" w:rsidP="00B27DEE">
      <w:pPr>
        <w:rPr>
          <w:rFonts w:ascii="GHEA Grapalat" w:hAnsi="GHEA Grapalat" w:cs="Sylfaen"/>
          <w:vertAlign w:val="superscript"/>
        </w:rPr>
      </w:pP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 </w:t>
      </w:r>
      <w:r w:rsidRPr="007D1675">
        <w:rPr>
          <w:rFonts w:ascii="GHEA Grapalat" w:hAnsi="GHEA Grapalat" w:cs="Sylfaen"/>
          <w:sz w:val="20"/>
          <w:szCs w:val="20"/>
          <w:lang w:val="es-ES"/>
        </w:rPr>
        <w:t>20</w:t>
      </w:r>
      <w:r w:rsidRPr="007D1675">
        <w:rPr>
          <w:rFonts w:ascii="GHEA Grapalat" w:hAnsi="GHEA Grapalat" w:cs="Sylfaen"/>
          <w:sz w:val="20"/>
          <w:szCs w:val="20"/>
        </w:rPr>
        <w:t>г</w:t>
      </w:r>
      <w:r w:rsidRPr="007D1675">
        <w:rPr>
          <w:rFonts w:ascii="GHEA Grapalat" w:hAnsi="GHEA Grapalat" w:cs="Sylfaen"/>
          <w:sz w:val="20"/>
          <w:szCs w:val="20"/>
          <w:lang w:val="es-ES"/>
        </w:rPr>
        <w:t>.</w:t>
      </w:r>
      <w:r w:rsidRPr="007D1675">
        <w:rPr>
          <w:rFonts w:ascii="GHEA Grapalat" w:hAnsi="GHEA Grapalat" w:cs="Sylfaen"/>
          <w:sz w:val="20"/>
          <w:szCs w:val="20"/>
        </w:rPr>
        <w:t xml:space="preserve">договора под кодом </w:t>
      </w:r>
      <w:r w:rsidRPr="007D1675">
        <w:rPr>
          <w:rFonts w:ascii="GHEA Grapalat" w:hAnsi="GHEA Grapalat" w:cs="Sylfaen"/>
          <w:sz w:val="20"/>
          <w:szCs w:val="20"/>
          <w:lang w:val="es-ES"/>
        </w:rPr>
        <w:t xml:space="preserve"> </w:t>
      </w:r>
      <w:r w:rsidRPr="007D1675">
        <w:rPr>
          <w:rFonts w:ascii="GHEA Grapalat" w:hAnsi="GHEA Grapalat"/>
          <w:i/>
          <w:sz w:val="20"/>
          <w:szCs w:val="20"/>
          <w:lang w:val="af-ZA"/>
        </w:rPr>
        <w:t>___</w:t>
      </w:r>
      <w:r w:rsidRPr="007D1675">
        <w:rPr>
          <w:rFonts w:ascii="GHEA Grapalat" w:hAnsi="GHEA Grapalat" w:cs="Arial"/>
          <w:i/>
          <w:sz w:val="20"/>
          <w:szCs w:val="20"/>
          <w:shd w:val="clear" w:color="auto" w:fill="FFFFFF"/>
          <w:lang w:val="hy-AM"/>
        </w:rPr>
        <w:t>«________»</w:t>
      </w:r>
      <w:r w:rsidRPr="007D1675">
        <w:rPr>
          <w:rFonts w:ascii="GHEA Grapalat" w:hAnsi="GHEA Grapalat"/>
          <w:i/>
          <w:sz w:val="20"/>
          <w:szCs w:val="20"/>
          <w:u w:val="single"/>
        </w:rPr>
        <w:t xml:space="preserve">__ </w:t>
      </w:r>
      <w:r w:rsidRPr="007D1675">
        <w:rPr>
          <w:rFonts w:ascii="GHEA Grapalat" w:hAnsi="GHEA Grapalat"/>
          <w:sz w:val="20"/>
          <w:szCs w:val="20"/>
        </w:rPr>
        <w:t>(</w:t>
      </w:r>
      <w:r w:rsidRPr="007D1675">
        <w:rPr>
          <w:rFonts w:ascii="GHEA Grapalat" w:hAnsi="GHEA Grapalat" w:cs="Sylfaen"/>
          <w:sz w:val="20"/>
          <w:szCs w:val="20"/>
        </w:rPr>
        <w:t>далее-Договор</w:t>
      </w:r>
      <w:r w:rsidRPr="007D1675">
        <w:rPr>
          <w:rFonts w:ascii="GHEA Grapalat" w:hAnsi="GHEA Grapalat" w:cs="Sylfaen"/>
          <w:sz w:val="20"/>
          <w:szCs w:val="20"/>
          <w:lang w:val="es-ES"/>
        </w:rPr>
        <w:t>)</w:t>
      </w:r>
      <w:r w:rsidRPr="007D1675">
        <w:rPr>
          <w:rFonts w:ascii="GHEA Grapalat" w:hAnsi="GHEA Grapalat" w:cs="Sylfaen"/>
          <w:sz w:val="20"/>
          <w:szCs w:val="20"/>
        </w:rPr>
        <w:t xml:space="preserve">, между мной </w:t>
      </w:r>
      <w:r w:rsidRPr="007D1675">
        <w:rPr>
          <w:rFonts w:ascii="GHEA Grapalat" w:hAnsi="GHEA Grapalat" w:cs="Sylfaen"/>
          <w:sz w:val="20"/>
          <w:szCs w:val="20"/>
          <w:lang w:val="hy-AM"/>
        </w:rPr>
        <w:t xml:space="preserve"> </w:t>
      </w:r>
      <w:r w:rsidRPr="007D1675">
        <w:rPr>
          <w:rFonts w:ascii="GHEA Grapalat" w:hAnsi="GHEA Grapalat" w:cs="Sylfaen"/>
          <w:sz w:val="20"/>
          <w:szCs w:val="20"/>
        </w:rPr>
        <w:t>и -------------- - ом</w:t>
      </w:r>
    </w:p>
    <w:p w14:paraId="3FB762B4" w14:textId="77777777" w:rsidR="00B27DEE" w:rsidRPr="007D1675" w:rsidRDefault="00B27DEE" w:rsidP="00B27DEE">
      <w:pPr>
        <w:rPr>
          <w:rFonts w:ascii="GHEA Grapalat" w:hAnsi="GHEA Grapalat"/>
          <w:u w:val="single"/>
          <w:lang w:val="es-ES"/>
        </w:rPr>
      </w:pP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Pr="007D1675">
        <w:rPr>
          <w:rFonts w:ascii="GHEA Grapalat" w:hAnsi="GHEA Grapalat" w:cs="Sylfaen"/>
          <w:vertAlign w:val="superscript"/>
        </w:rPr>
        <w:t>исполнителя</w:t>
      </w:r>
    </w:p>
    <w:p w14:paraId="795278B1" w14:textId="77777777" w:rsidR="00B27DEE" w:rsidRPr="007D1675" w:rsidRDefault="00B27DEE" w:rsidP="00B27DEE">
      <w:pPr>
        <w:ind w:firstLine="709"/>
        <w:rPr>
          <w:rFonts w:ascii="GHEA Grapalat" w:hAnsi="GHEA Grapalat" w:cs="Sylfaen"/>
          <w:sz w:val="20"/>
          <w:szCs w:val="20"/>
          <w:lang w:val="es-ES"/>
        </w:rPr>
      </w:pPr>
      <w:r w:rsidRPr="007D1675">
        <w:rPr>
          <w:rFonts w:ascii="GHEA Grapalat" w:hAnsi="GHEA Grapalat"/>
          <w:u w:val="single"/>
          <w:lang w:val="es-ES"/>
        </w:rPr>
        <w:tab/>
      </w:r>
      <w:r w:rsidRPr="007D1675">
        <w:rPr>
          <w:rFonts w:ascii="GHEA Grapalat" w:hAnsi="GHEA Grapalat" w:cs="Sylfaen"/>
          <w:sz w:val="20"/>
          <w:szCs w:val="20"/>
          <w:lang w:val="es-ES"/>
        </w:rPr>
        <w:t xml:space="preserve"> «--»   20  </w:t>
      </w:r>
      <w:r w:rsidRPr="007D1675">
        <w:rPr>
          <w:rFonts w:ascii="GHEA Grapalat" w:hAnsi="GHEA Grapalat" w:cs="Sylfaen"/>
          <w:sz w:val="20"/>
          <w:szCs w:val="20"/>
        </w:rPr>
        <w:t xml:space="preserve">года </w:t>
      </w:r>
      <w:r w:rsidRPr="007D1675">
        <w:rPr>
          <w:rFonts w:ascii="GHEA Grapalat" w:hAnsi="GHEA Grapalat" w:cs="Sylfaen"/>
          <w:sz w:val="20"/>
          <w:szCs w:val="20"/>
          <w:lang w:val="es-ES"/>
        </w:rPr>
        <w:t xml:space="preserve"> </w:t>
      </w:r>
      <w:r w:rsidRPr="007D1675">
        <w:rPr>
          <w:rFonts w:ascii="GHEA Grapalat" w:hAnsi="GHEA Grapalat"/>
          <w:sz w:val="20"/>
          <w:szCs w:val="20"/>
        </w:rPr>
        <w:t>заключен</w:t>
      </w: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договор факторинга под кодом </w:t>
      </w:r>
      <w:r w:rsidRPr="007D1675">
        <w:rPr>
          <w:rFonts w:ascii="GHEA Grapalat" w:hAnsi="GHEA Grapalat"/>
          <w:lang w:val="es-ES"/>
        </w:rPr>
        <w:t>«</w:t>
      </w:r>
      <w:r w:rsidRPr="007D1675">
        <w:rPr>
          <w:rFonts w:ascii="GHEA Grapalat" w:hAnsi="GHEA Grapalat"/>
          <w:sz w:val="20"/>
          <w:szCs w:val="20"/>
          <w:lang w:val="es-ES"/>
        </w:rPr>
        <w:t>---</w:t>
      </w:r>
      <w:r w:rsidRPr="007D1675">
        <w:rPr>
          <w:rFonts w:ascii="GHEA Grapalat" w:hAnsi="GHEA Grapalat" w:cs="Sylfaen"/>
          <w:sz w:val="20"/>
          <w:szCs w:val="20"/>
          <w:lang w:val="es-ES"/>
        </w:rPr>
        <w:t>------------------</w:t>
      </w:r>
      <w:r w:rsidRPr="007D1675">
        <w:rPr>
          <w:rFonts w:ascii="GHEA Grapalat" w:hAnsi="GHEA Grapalat"/>
          <w:lang w:val="es-ES"/>
        </w:rPr>
        <w:t>»</w:t>
      </w:r>
      <w:r w:rsidRPr="007D1675">
        <w:rPr>
          <w:rFonts w:ascii="GHEA Grapalat" w:hAnsi="GHEA Grapalat"/>
        </w:rPr>
        <w:t>.</w:t>
      </w:r>
      <w:r w:rsidRPr="007D1675">
        <w:rPr>
          <w:rFonts w:ascii="GHEA Grapalat" w:hAnsi="GHEA Grapalat" w:cs="Sylfaen"/>
          <w:sz w:val="20"/>
          <w:szCs w:val="20"/>
          <w:lang w:val="es-ES"/>
        </w:rPr>
        <w:t xml:space="preserve"> </w:t>
      </w:r>
    </w:p>
    <w:p w14:paraId="6BED0E51" w14:textId="77777777" w:rsidR="00B27DEE" w:rsidRPr="007D1675" w:rsidRDefault="00B27DEE" w:rsidP="00B27DEE">
      <w:pPr>
        <w:rPr>
          <w:rFonts w:ascii="GHEA Grapalat" w:hAnsi="GHEA Grapalat" w:cs="Sylfaen"/>
          <w:sz w:val="20"/>
          <w:szCs w:val="20"/>
          <w:lang w:val="es-ES"/>
        </w:rPr>
      </w:pPr>
    </w:p>
    <w:p w14:paraId="004B288C" w14:textId="77777777" w:rsidR="00B27DEE" w:rsidRPr="007D1675" w:rsidRDefault="00B27DEE" w:rsidP="00B27DEE">
      <w:pPr>
        <w:pStyle w:val="ListParagraph"/>
        <w:numPr>
          <w:ilvl w:val="0"/>
          <w:numId w:val="36"/>
        </w:numPr>
        <w:jc w:val="both"/>
        <w:rPr>
          <w:rFonts w:ascii="GHEA Grapalat" w:hAnsi="GHEA Grapalat" w:cs="Sylfaen"/>
          <w:sz w:val="20"/>
          <w:szCs w:val="20"/>
        </w:rPr>
      </w:pPr>
      <w:r w:rsidRPr="007D1675">
        <w:rPr>
          <w:rFonts w:ascii="GHEA Grapalat" w:hAnsi="GHEA Grapalat" w:cs="Sylfaen"/>
          <w:sz w:val="20"/>
          <w:szCs w:val="20"/>
        </w:rPr>
        <w:t>Согласен с условиями изложенными в пункте 7.12 .</w:t>
      </w:r>
    </w:p>
    <w:p w14:paraId="5E5F44B8" w14:textId="77777777" w:rsidR="00B27DEE" w:rsidRPr="007D1675" w:rsidRDefault="00B27DEE" w:rsidP="00B27DEE">
      <w:pPr>
        <w:jc w:val="center"/>
        <w:rPr>
          <w:rFonts w:ascii="GHEA Grapalat" w:hAnsi="GHEA Grapalat" w:cs="GHEA Grapalat"/>
          <w:lang w:val="es-ES"/>
        </w:rPr>
      </w:pPr>
    </w:p>
    <w:p w14:paraId="07DC3A17" w14:textId="77777777" w:rsidR="00B27DEE" w:rsidRPr="007D1675" w:rsidRDefault="00B27DEE" w:rsidP="00B27DEE">
      <w:pPr>
        <w:jc w:val="center"/>
        <w:rPr>
          <w:rFonts w:ascii="GHEA Grapalat" w:hAnsi="GHEA Grapalat" w:cs="Sylfaen"/>
          <w:b/>
          <w:lang w:val="es-ES"/>
        </w:rPr>
      </w:pPr>
    </w:p>
    <w:p w14:paraId="26AD2DCB" w14:textId="77777777" w:rsidR="00B27DEE" w:rsidRPr="007D1675" w:rsidRDefault="00B27DEE" w:rsidP="00B27DEE">
      <w:pPr>
        <w:ind w:left="720" w:firstLine="720"/>
        <w:rPr>
          <w:rFonts w:ascii="GHEA Grapalat" w:hAnsi="GHEA Grapalat"/>
          <w:sz w:val="20"/>
          <w:lang w:val="hy-AM"/>
        </w:rPr>
      </w:pPr>
      <w:r w:rsidRPr="007D1675">
        <w:rPr>
          <w:rFonts w:ascii="GHEA Grapalat" w:hAnsi="GHEA Grapalat"/>
          <w:sz w:val="20"/>
          <w:lang w:val="es-ES"/>
        </w:rPr>
        <w:t xml:space="preserve">     </w:t>
      </w:r>
      <w:r w:rsidRPr="007D1675">
        <w:rPr>
          <w:rFonts w:ascii="GHEA Grapalat" w:hAnsi="GHEA Grapalat"/>
          <w:sz w:val="20"/>
          <w:lang w:val="hy-AM"/>
        </w:rPr>
        <w:t xml:space="preserve">___________________________________________ </w:t>
      </w:r>
      <w:r w:rsidRPr="007D1675">
        <w:rPr>
          <w:rFonts w:ascii="GHEA Grapalat" w:hAnsi="GHEA Grapalat"/>
          <w:sz w:val="20"/>
          <w:lang w:val="hy-AM"/>
        </w:rPr>
        <w:tab/>
        <w:t xml:space="preserve">        </w:t>
      </w:r>
      <w:r w:rsidRPr="007D1675">
        <w:rPr>
          <w:rFonts w:ascii="GHEA Grapalat" w:hAnsi="GHEA Grapalat"/>
          <w:sz w:val="20"/>
          <w:lang w:val="es-ES"/>
        </w:rPr>
        <w:t xml:space="preserve">      </w:t>
      </w:r>
      <w:r w:rsidRPr="007D1675">
        <w:rPr>
          <w:rFonts w:ascii="GHEA Grapalat" w:hAnsi="GHEA Grapalat"/>
          <w:sz w:val="20"/>
          <w:lang w:val="hy-AM"/>
        </w:rPr>
        <w:t xml:space="preserve">_____________ </w:t>
      </w:r>
    </w:p>
    <w:p w14:paraId="5CC28961" w14:textId="77777777" w:rsidR="00B27DEE" w:rsidRPr="007D1675" w:rsidRDefault="00B27DEE" w:rsidP="00B27DEE">
      <w:pPr>
        <w:rPr>
          <w:rFonts w:ascii="GHEA Grapalat" w:hAnsi="GHEA Grapalat"/>
          <w:sz w:val="20"/>
          <w:vertAlign w:val="superscript"/>
          <w:lang w:val="hy-AM"/>
        </w:rPr>
      </w:pPr>
      <w:r w:rsidRPr="007D1675">
        <w:rPr>
          <w:rFonts w:ascii="GHEA Grapalat" w:hAnsi="GHEA Grapalat"/>
          <w:sz w:val="20"/>
          <w:vertAlign w:val="superscript"/>
        </w:rPr>
        <w:t xml:space="preserve">                                                </w:t>
      </w:r>
      <w:r w:rsidRPr="007D1675">
        <w:rPr>
          <w:rFonts w:ascii="GHEA Grapalat" w:hAnsi="GHEA Grapalat"/>
          <w:sz w:val="20"/>
          <w:vertAlign w:val="superscript"/>
          <w:lang w:val="hy-AM"/>
        </w:rPr>
        <w:t>название финансового агента (должность руководителя, имя, фамилия)</w:t>
      </w:r>
      <w:r w:rsidRPr="007D1675">
        <w:rPr>
          <w:rFonts w:ascii="GHEA Grapalat" w:hAnsi="GHEA Grapalat"/>
          <w:sz w:val="20"/>
          <w:vertAlign w:val="superscript"/>
        </w:rPr>
        <w:t xml:space="preserve">                                                         подпись</w:t>
      </w:r>
      <w:r w:rsidRPr="007D1675">
        <w:rPr>
          <w:rFonts w:ascii="GHEA Grapalat" w:hAnsi="GHEA Grapalat"/>
          <w:sz w:val="20"/>
          <w:vertAlign w:val="superscript"/>
          <w:lang w:val="hy-AM"/>
        </w:rPr>
        <w:t xml:space="preserve">                                                                                                                                                                                                                       </w:t>
      </w:r>
    </w:p>
    <w:p w14:paraId="2E1D36C4" w14:textId="77777777" w:rsidR="00B27DEE" w:rsidRPr="007D1675" w:rsidRDefault="00B27DEE" w:rsidP="00B27DEE">
      <w:pPr>
        <w:jc w:val="right"/>
        <w:rPr>
          <w:rFonts w:ascii="GHEA Grapalat" w:hAnsi="GHEA Grapalat"/>
          <w:sz w:val="20"/>
          <w:lang w:val="hy-AM"/>
        </w:rPr>
      </w:pPr>
      <w:r w:rsidRPr="007D1675">
        <w:rPr>
          <w:rFonts w:ascii="GHEA Grapalat" w:hAnsi="GHEA Grapalat"/>
          <w:sz w:val="20"/>
          <w:lang w:val="hy-AM"/>
        </w:rPr>
        <w:t xml:space="preserve">    </w:t>
      </w:r>
    </w:p>
    <w:p w14:paraId="31CABF97" w14:textId="77777777" w:rsidR="00B27DEE" w:rsidRPr="007D1675" w:rsidRDefault="00B27DEE" w:rsidP="00B27DEE">
      <w:pPr>
        <w:jc w:val="center"/>
        <w:rPr>
          <w:rFonts w:ascii="GHEA Grapalat" w:hAnsi="GHEA Grapalat" w:cs="Sylfaen"/>
          <w:sz w:val="16"/>
          <w:szCs w:val="16"/>
          <w:lang w:val="es-ES"/>
        </w:rPr>
      </w:pPr>
      <w:r w:rsidRPr="007D1675">
        <w:rPr>
          <w:rFonts w:ascii="GHEA Grapalat" w:hAnsi="GHEA Grapalat"/>
          <w:sz w:val="16"/>
          <w:szCs w:val="16"/>
        </w:rPr>
        <w:t xml:space="preserve">                                                                                                      М. П.</w:t>
      </w:r>
      <w:r w:rsidRPr="007D1675">
        <w:rPr>
          <w:rFonts w:ascii="GHEA Grapalat" w:hAnsi="GHEA Grapalat" w:cs="Sylfaen"/>
          <w:sz w:val="16"/>
          <w:szCs w:val="16"/>
          <w:lang w:val="es-ES"/>
        </w:rPr>
        <w:t xml:space="preserve"> (</w:t>
      </w:r>
      <w:r w:rsidRPr="007D1675">
        <w:rPr>
          <w:rFonts w:ascii="GHEA Grapalat" w:hAnsi="GHEA Grapalat" w:cs="Sylfaen"/>
          <w:sz w:val="16"/>
          <w:szCs w:val="16"/>
        </w:rPr>
        <w:t>при наличии</w:t>
      </w:r>
      <w:r w:rsidRPr="007D1675">
        <w:rPr>
          <w:rFonts w:ascii="GHEA Grapalat" w:hAnsi="GHEA Grapalat" w:cs="Sylfaen"/>
          <w:sz w:val="16"/>
          <w:szCs w:val="16"/>
          <w:lang w:val="es-ES"/>
        </w:rPr>
        <w:t>)</w:t>
      </w:r>
    </w:p>
    <w:p w14:paraId="4A24DB26" w14:textId="77777777" w:rsidR="00B27DEE" w:rsidRPr="007D1675" w:rsidRDefault="00B27DEE" w:rsidP="00B27DEE">
      <w:pPr>
        <w:jc w:val="center"/>
        <w:rPr>
          <w:rFonts w:ascii="GHEA Grapalat" w:hAnsi="GHEA Grapalat" w:cs="Sylfaen"/>
          <w:sz w:val="16"/>
          <w:szCs w:val="16"/>
          <w:lang w:val="es-ES"/>
        </w:rPr>
      </w:pPr>
      <w:r w:rsidRPr="007D1675">
        <w:rPr>
          <w:rFonts w:ascii="GHEA Grapalat" w:hAnsi="GHEA Grapalat" w:cs="Sylfaen"/>
          <w:sz w:val="16"/>
          <w:szCs w:val="16"/>
          <w:lang w:val="es-ES"/>
        </w:rPr>
        <w:t xml:space="preserve">                                               </w:t>
      </w:r>
    </w:p>
    <w:p w14:paraId="02F80BBD" w14:textId="77777777" w:rsidR="00B27DEE" w:rsidRPr="007D1675" w:rsidRDefault="00B27DEE" w:rsidP="00B27DEE">
      <w:pPr>
        <w:jc w:val="center"/>
        <w:rPr>
          <w:rFonts w:ascii="GHEA Grapalat" w:hAnsi="GHEA Grapalat" w:cs="Sylfaen"/>
          <w:sz w:val="16"/>
          <w:szCs w:val="16"/>
          <w:lang w:val="es-ES"/>
        </w:rPr>
      </w:pPr>
    </w:p>
    <w:p w14:paraId="00E6F75A" w14:textId="77777777" w:rsidR="00B27DEE" w:rsidRPr="007D1675" w:rsidRDefault="00B27DEE" w:rsidP="00B27DEE">
      <w:pPr>
        <w:jc w:val="right"/>
        <w:rPr>
          <w:rFonts w:ascii="GHEA Grapalat" w:hAnsi="GHEA Grapalat"/>
          <w:sz w:val="20"/>
          <w:lang w:val="hy-AM"/>
        </w:rPr>
      </w:pPr>
      <w:r w:rsidRPr="007D1675">
        <w:rPr>
          <w:rFonts w:ascii="GHEA Grapalat" w:hAnsi="GHEA Grapalat" w:cs="Sylfaen"/>
          <w:sz w:val="20"/>
          <w:szCs w:val="20"/>
          <w:lang w:val="es-ES"/>
        </w:rPr>
        <w:t xml:space="preserve">«--»         20  </w:t>
      </w:r>
      <w:r w:rsidRPr="007D1675">
        <w:rPr>
          <w:rFonts w:ascii="GHEA Grapalat" w:hAnsi="GHEA Grapalat" w:cs="Sylfaen"/>
          <w:sz w:val="20"/>
          <w:szCs w:val="20"/>
        </w:rPr>
        <w:t>г.</w:t>
      </w:r>
      <w:r w:rsidRPr="007D1675">
        <w:rPr>
          <w:rFonts w:ascii="GHEA Grapalat" w:hAnsi="GHEA Grapalat"/>
          <w:sz w:val="20"/>
          <w:lang w:val="hy-AM"/>
        </w:rPr>
        <w:tab/>
        <w:t xml:space="preserve"> </w:t>
      </w:r>
    </w:p>
    <w:p w14:paraId="37ABF930" w14:textId="77777777" w:rsidR="00B27DEE" w:rsidRPr="007D1675" w:rsidRDefault="00B27DEE" w:rsidP="00B27DEE">
      <w:pPr>
        <w:rPr>
          <w:rFonts w:ascii="GHEA Grapalat" w:hAnsi="GHEA Grapalat"/>
          <w:b/>
        </w:rPr>
      </w:pPr>
      <w:r w:rsidRPr="007D1675">
        <w:rPr>
          <w:rFonts w:ascii="GHEA Grapalat" w:hAnsi="GHEA Grapalat"/>
          <w:b/>
        </w:rPr>
        <w:br w:type="page"/>
      </w:r>
    </w:p>
    <w:sectPr w:rsidR="00B27DEE" w:rsidRPr="007D1675" w:rsidSect="00784EDB">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657CC" w14:textId="77777777" w:rsidR="004247A4" w:rsidRDefault="004247A4" w:rsidP="00B27DEE">
      <w:r>
        <w:separator/>
      </w:r>
    </w:p>
  </w:endnote>
  <w:endnote w:type="continuationSeparator" w:id="0">
    <w:p w14:paraId="4E411A0F" w14:textId="77777777" w:rsidR="004247A4" w:rsidRDefault="004247A4" w:rsidP="00B2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1DC31DFE" w14:textId="77777777" w:rsidR="00B27DEE" w:rsidRPr="003E450C" w:rsidRDefault="00B27DE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42D35" w14:textId="77777777" w:rsidR="004247A4" w:rsidRDefault="004247A4" w:rsidP="00B27DEE">
      <w:r>
        <w:separator/>
      </w:r>
    </w:p>
  </w:footnote>
  <w:footnote w:type="continuationSeparator" w:id="0">
    <w:p w14:paraId="79D820FD" w14:textId="77777777" w:rsidR="004247A4" w:rsidRDefault="004247A4" w:rsidP="00B27DEE">
      <w:r>
        <w:continuationSeparator/>
      </w:r>
    </w:p>
  </w:footnote>
  <w:footnote w:id="1">
    <w:p w14:paraId="07BDAF5C" w14:textId="77777777" w:rsidR="00B27DEE" w:rsidRPr="00793343" w:rsidRDefault="00B27DEE" w:rsidP="00B27DEE">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0EDC78D0" w14:textId="77777777" w:rsidR="00B27DEE" w:rsidRPr="00541313" w:rsidRDefault="00B27DEE" w:rsidP="00B27DEE">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3B136CA0" w14:textId="77777777" w:rsidR="00B27DEE" w:rsidRDefault="00B27DEE" w:rsidP="00B27DEE">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733AFE47" w14:textId="77777777" w:rsidR="00B27DEE" w:rsidRDefault="00B27DEE" w:rsidP="00B27DEE">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3939E6ED" w14:textId="77777777" w:rsidR="00B27DEE" w:rsidRDefault="00B27DEE" w:rsidP="00B27DEE">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7D5CD2C2" w14:textId="77777777" w:rsidR="00B27DEE" w:rsidRPr="00D3436F" w:rsidRDefault="00B27DEE" w:rsidP="00B27DEE">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0E534F" w14:textId="77777777" w:rsidR="00B27DEE" w:rsidRPr="008842CE" w:rsidRDefault="00B27DEE" w:rsidP="00B27DEE">
      <w:pPr>
        <w:pStyle w:val="FootnoteText"/>
        <w:widowControl w:val="0"/>
        <w:jc w:val="both"/>
        <w:rPr>
          <w:rFonts w:ascii="GHEA Grapalat" w:hAnsi="GHEA Grapalat"/>
          <w:lang w:val="af-ZA"/>
        </w:rPr>
      </w:pPr>
    </w:p>
    <w:p w14:paraId="599F0132" w14:textId="77777777" w:rsidR="00B27DEE" w:rsidRPr="008842CE" w:rsidRDefault="00B27DEE" w:rsidP="00B27DEE">
      <w:pPr>
        <w:pStyle w:val="FootnoteText"/>
        <w:widowControl w:val="0"/>
        <w:jc w:val="both"/>
        <w:rPr>
          <w:rFonts w:ascii="GHEA Grapalat" w:hAnsi="GHEA Grapalat"/>
          <w:lang w:val="af-ZA"/>
        </w:rPr>
      </w:pPr>
    </w:p>
  </w:footnote>
  <w:footnote w:id="3">
    <w:p w14:paraId="43FDD2F9" w14:textId="77777777" w:rsidR="00B27DEE" w:rsidRPr="00CD6B60" w:rsidRDefault="00B27DEE" w:rsidP="00B27DEE">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B93854D" w14:textId="77777777" w:rsidR="00B27DEE" w:rsidRPr="00CD6B60" w:rsidRDefault="00B27DEE" w:rsidP="00B27DEE">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56DDBEC" w14:textId="77777777" w:rsidR="00B27DEE" w:rsidRPr="00CD6B60" w:rsidRDefault="00B27DEE" w:rsidP="00B27DEE">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29ADDCD" w14:textId="77777777" w:rsidR="00B27DEE" w:rsidRPr="00CD6B60" w:rsidRDefault="00B27DEE" w:rsidP="00B27DEE">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A3BDEFC" w14:textId="77777777" w:rsidR="00B27DEE" w:rsidRDefault="00B27DEE" w:rsidP="00B27DE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75E63765" w14:textId="77777777" w:rsidR="00B27DEE" w:rsidRDefault="00B27DEE" w:rsidP="00B27DEE">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1BE81355" w14:textId="77777777" w:rsidR="00B27DEE" w:rsidRPr="009E2596" w:rsidRDefault="00B27DEE" w:rsidP="00B27DE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73E83D6" w14:textId="77777777" w:rsidR="00B27DEE" w:rsidRPr="003B5BE3" w:rsidRDefault="00B27DEE" w:rsidP="00B27DE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24546044" w14:textId="77777777" w:rsidR="00B27DEE" w:rsidRDefault="00B27DEE" w:rsidP="00B27DEE">
      <w:pPr>
        <w:pStyle w:val="FootnoteText"/>
        <w:jc w:val="both"/>
        <w:rPr>
          <w:rFonts w:asciiTheme="minorHAnsi" w:hAnsiTheme="minorHAnsi"/>
        </w:rPr>
      </w:pPr>
    </w:p>
    <w:p w14:paraId="53FDDB08" w14:textId="77777777" w:rsidR="00B27DEE" w:rsidRPr="00D3436F" w:rsidRDefault="00B27DEE" w:rsidP="00B27DE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CC8A2F0" w14:textId="77777777" w:rsidR="00B27DEE" w:rsidRPr="000811C1" w:rsidRDefault="00B27DEE" w:rsidP="00B27DEE">
      <w:pPr>
        <w:pStyle w:val="FootnoteText"/>
        <w:rPr>
          <w:rFonts w:asciiTheme="minorHAnsi" w:hAnsiTheme="minorHAnsi"/>
        </w:rPr>
      </w:pPr>
    </w:p>
  </w:footnote>
  <w:footnote w:id="6">
    <w:p w14:paraId="481FB3A5" w14:textId="77777777" w:rsidR="00B27DEE" w:rsidRPr="00810F23" w:rsidRDefault="00B27DEE" w:rsidP="00B27DE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469F96DA" w14:textId="77777777" w:rsidR="00B27DEE" w:rsidRPr="00FE2AA4" w:rsidRDefault="00B27DEE" w:rsidP="00B27DEE">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8">
    <w:p w14:paraId="595F3A76" w14:textId="77777777" w:rsidR="00B27DEE" w:rsidRPr="00BD16E0" w:rsidRDefault="00B27DEE" w:rsidP="00B27DEE">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5529CBB" w14:textId="77777777" w:rsidR="00B27DEE" w:rsidRPr="000C5D3D" w:rsidRDefault="00B27DEE" w:rsidP="00B27DEE">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D537FEF" w14:textId="77777777" w:rsidR="00B27DEE" w:rsidRPr="0092041F" w:rsidRDefault="00B27DEE" w:rsidP="00B27DEE">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475FD109" w14:textId="77777777" w:rsidR="00B27DEE" w:rsidRPr="0092041F" w:rsidRDefault="00B27DEE" w:rsidP="00B27DEE">
      <w:pPr>
        <w:pStyle w:val="FootnoteText"/>
        <w:jc w:val="both"/>
        <w:rPr>
          <w:rFonts w:ascii="GHEA Grapalat" w:hAnsi="GHEA Grapalat"/>
          <w:i/>
        </w:rPr>
      </w:pPr>
    </w:p>
  </w:footnote>
  <w:footnote w:id="9">
    <w:p w14:paraId="41E31E9C" w14:textId="77777777" w:rsidR="00B27DEE" w:rsidRPr="00511966" w:rsidRDefault="00B27DEE" w:rsidP="00B27DEE">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411A266E" w14:textId="77777777" w:rsidR="00B27DEE" w:rsidRPr="008E4439" w:rsidRDefault="00B27DEE" w:rsidP="00B27DEE">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341290C" w14:textId="77777777" w:rsidR="00B27DEE" w:rsidRPr="000811C1" w:rsidRDefault="00B27DEE" w:rsidP="00B27DEE">
      <w:pPr>
        <w:pStyle w:val="FootnoteText"/>
        <w:rPr>
          <w:rFonts w:ascii="Sylfaen" w:hAnsi="Sylfaen"/>
          <w:sz w:val="18"/>
          <w:szCs w:val="18"/>
        </w:rPr>
      </w:pPr>
    </w:p>
  </w:footnote>
  <w:footnote w:id="11">
    <w:p w14:paraId="15D07818" w14:textId="77777777" w:rsidR="00B27DEE" w:rsidRPr="00A31673" w:rsidRDefault="00B27DEE" w:rsidP="00B27DEE">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799BF62D" w14:textId="77777777" w:rsidR="00B27DEE" w:rsidRPr="00DE7706" w:rsidRDefault="00B27DEE" w:rsidP="00B27DEE">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040355BC" w14:textId="77777777" w:rsidR="00B27DEE" w:rsidRDefault="00B27DEE" w:rsidP="00B27DEE">
      <w:pPr>
        <w:jc w:val="both"/>
      </w:pPr>
    </w:p>
    <w:p w14:paraId="0EFCB324" w14:textId="77777777" w:rsidR="00B27DEE" w:rsidRPr="00A006D6" w:rsidRDefault="00B27DEE" w:rsidP="00B27DEE">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711524" w14:textId="77777777" w:rsidR="00B27DEE" w:rsidRPr="00A006D6" w:rsidRDefault="00B27DEE" w:rsidP="00B27DEE">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0044CE3D" w14:textId="77777777" w:rsidR="00B27DEE" w:rsidRPr="00A006D6" w:rsidRDefault="00B27DEE" w:rsidP="00B27DEE">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6AA8AA90" w14:textId="77777777" w:rsidR="00B27DEE" w:rsidRPr="00A006D6" w:rsidRDefault="00B27DEE" w:rsidP="00B27DEE">
      <w:pPr>
        <w:pStyle w:val="FootnoteText"/>
        <w:rPr>
          <w:rFonts w:asciiTheme="minorHAnsi" w:hAnsiTheme="minorHAnsi"/>
          <w:i/>
          <w:lang w:val="af-ZA"/>
        </w:rPr>
      </w:pPr>
    </w:p>
  </w:footnote>
  <w:footnote w:id="14">
    <w:p w14:paraId="04D392A8" w14:textId="77777777" w:rsidR="00B27DEE" w:rsidRPr="00DC619D" w:rsidRDefault="00B27DEE" w:rsidP="00B27DEE">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43ADD8D3" w14:textId="77777777" w:rsidR="00B27DEE" w:rsidRPr="00D3436F" w:rsidRDefault="00B27DEE" w:rsidP="00B27DEE">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7F63ED6A" w14:textId="77777777" w:rsidR="00B27DEE" w:rsidRPr="00D3436F" w:rsidRDefault="00B27DEE" w:rsidP="00B27DEE">
      <w:pPr>
        <w:pStyle w:val="FootnoteText"/>
        <w:rPr>
          <w:lang w:val="es-ES"/>
        </w:rPr>
      </w:pPr>
    </w:p>
  </w:footnote>
  <w:footnote w:id="16">
    <w:p w14:paraId="379808C0" w14:textId="77777777" w:rsidR="00B27DEE" w:rsidRPr="00416905" w:rsidRDefault="00B27DEE" w:rsidP="00B27DEE">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5E94705C" w14:textId="77777777" w:rsidR="00B27DEE" w:rsidRPr="00000327" w:rsidRDefault="00B27DEE" w:rsidP="00B27DEE">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7FA7659D" w14:textId="77777777" w:rsidR="00B27DEE" w:rsidRPr="00601148" w:rsidRDefault="00B27DEE" w:rsidP="00B27DEE">
      <w:pPr>
        <w:pStyle w:val="FootnoteText"/>
        <w:jc w:val="both"/>
      </w:pPr>
    </w:p>
  </w:footnote>
  <w:footnote w:id="17">
    <w:p w14:paraId="53F24353" w14:textId="77777777" w:rsidR="00B27DEE" w:rsidRPr="00217344" w:rsidRDefault="00B27DEE" w:rsidP="00B27DE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79C2D574" w14:textId="77777777" w:rsidR="00B27DEE" w:rsidRPr="008842CE" w:rsidRDefault="00B27DEE" w:rsidP="00B27DE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283C4B1" w14:textId="77777777" w:rsidR="00B27DEE" w:rsidRPr="008842CE" w:rsidRDefault="00B27DEE" w:rsidP="00B27DEE">
      <w:pPr>
        <w:pStyle w:val="FootnoteText"/>
        <w:jc w:val="both"/>
        <w:rPr>
          <w:rFonts w:ascii="GHEA Grapalat" w:hAnsi="GHEA Grapalat"/>
        </w:rPr>
      </w:pPr>
    </w:p>
  </w:footnote>
  <w:footnote w:id="19">
    <w:p w14:paraId="541D9663" w14:textId="77777777" w:rsidR="00B27DEE" w:rsidRPr="008842CE" w:rsidRDefault="00B27DEE" w:rsidP="00B27DEE">
      <w:pPr>
        <w:pStyle w:val="FootnoteText"/>
        <w:jc w:val="both"/>
      </w:pPr>
    </w:p>
  </w:footnote>
  <w:footnote w:id="20">
    <w:p w14:paraId="0E1F36E0" w14:textId="77777777" w:rsidR="00B27DEE" w:rsidRPr="00217344" w:rsidRDefault="00B27DEE" w:rsidP="00B27DE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5E88D9DC" w14:textId="77777777" w:rsidR="00B27DEE" w:rsidRPr="008842CE" w:rsidRDefault="00B27DEE" w:rsidP="00B27DE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1AA663" w14:textId="77777777" w:rsidR="00B27DEE" w:rsidRPr="008842CE" w:rsidRDefault="00B27DEE" w:rsidP="00B27DEE">
      <w:pPr>
        <w:pStyle w:val="FootnoteText"/>
        <w:jc w:val="both"/>
        <w:rPr>
          <w:rFonts w:ascii="GHEA Grapalat" w:hAnsi="GHEA Grapalat"/>
        </w:rPr>
      </w:pPr>
    </w:p>
  </w:footnote>
  <w:footnote w:id="22">
    <w:p w14:paraId="706DF928" w14:textId="77777777" w:rsidR="00B27DEE" w:rsidRPr="008842CE" w:rsidRDefault="00B27DEE" w:rsidP="00B27DEE">
      <w:pPr>
        <w:pStyle w:val="FootnoteText"/>
        <w:jc w:val="both"/>
      </w:pPr>
    </w:p>
  </w:footnote>
  <w:footnote w:id="23">
    <w:p w14:paraId="7E364464" w14:textId="77777777" w:rsidR="00B27DEE" w:rsidRPr="008842CE" w:rsidRDefault="00B27DEE" w:rsidP="00B27DE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2EAB40E" w14:textId="77777777" w:rsidR="00B27DEE" w:rsidRPr="00124BE9" w:rsidRDefault="00B27DEE" w:rsidP="00B27DEE">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5">
    <w:p w14:paraId="45878F49" w14:textId="77777777" w:rsidR="00B27DEE" w:rsidRPr="00AA52B7" w:rsidRDefault="00B27DEE" w:rsidP="00B27DEE">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7C90C1E8" w14:textId="77777777" w:rsidR="00B27DEE" w:rsidRPr="00552088" w:rsidRDefault="00B27DEE" w:rsidP="00B27DEE">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586BE441" w14:textId="77777777" w:rsidR="00B27DEE" w:rsidRPr="00124BE9" w:rsidRDefault="00B27DEE" w:rsidP="00B27DEE">
      <w:pPr>
        <w:pStyle w:val="FootnoteText"/>
        <w:widowControl w:val="0"/>
        <w:jc w:val="both"/>
        <w:rPr>
          <w:rFonts w:ascii="GHEA Grapalat" w:hAnsi="GHEA Grapalat"/>
          <w:lang w:val="hy-AM"/>
        </w:rPr>
      </w:pPr>
      <w:r w:rsidRPr="00124BE9">
        <w:rPr>
          <w:rFonts w:ascii="GHEA Grapalat" w:hAnsi="GHEA Grapalat"/>
          <w:i/>
        </w:rPr>
        <w:t>.</w:t>
      </w:r>
    </w:p>
  </w:footnote>
  <w:footnote w:id="26">
    <w:p w14:paraId="7FB2712F" w14:textId="77777777" w:rsidR="00B27DEE" w:rsidRPr="00124BE9" w:rsidRDefault="00B27DEE" w:rsidP="00B27DEE">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14:paraId="7BAD1A85" w14:textId="77777777" w:rsidR="00B27DEE" w:rsidRPr="00124BE9" w:rsidRDefault="00B27DEE" w:rsidP="00B27DEE">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14:paraId="3ADF69A9" w14:textId="77777777" w:rsidR="00B27DEE" w:rsidRPr="00124BE9" w:rsidRDefault="00B27DEE" w:rsidP="00B27DEE">
      <w:pPr>
        <w:pStyle w:val="FootnoteText"/>
        <w:widowControl w:val="0"/>
        <w:jc w:val="both"/>
        <w:rPr>
          <w:rFonts w:ascii="GHEA Grapalat" w:hAnsi="GHEA Grapalat"/>
          <w:lang w:val="hy-AM"/>
        </w:rPr>
      </w:pPr>
      <w:r>
        <w:rPr>
          <w:rStyle w:val="FootnoteReference"/>
        </w:rPr>
        <w:t>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w:t>
      </w:r>
    </w:p>
  </w:footnote>
  <w:footnote w:id="29">
    <w:p w14:paraId="27E5504A" w14:textId="77777777" w:rsidR="00B27DEE" w:rsidRPr="00124BE9" w:rsidRDefault="00B27DEE" w:rsidP="00B27DEE">
      <w:pPr>
        <w:pStyle w:val="FootnoteText"/>
        <w:widowControl w:val="0"/>
        <w:jc w:val="both"/>
        <w:rPr>
          <w:rFonts w:ascii="GHEA Grapalat" w:hAnsi="GHEA Grapalat"/>
          <w:lang w:val="hy-AM"/>
        </w:rPr>
      </w:pPr>
      <w:r>
        <w:rPr>
          <w:rFonts w:ascii="GHEA Grapalat" w:hAnsi="GHEA Grapalat"/>
          <w:i/>
        </w:rPr>
        <w:t>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2345DCD5" w14:textId="77777777" w:rsidR="00B27DEE" w:rsidRPr="00124BE9" w:rsidRDefault="00B27DEE" w:rsidP="00B27DEE">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4A35A8D3" w14:textId="77777777" w:rsidR="00B27DEE" w:rsidRPr="00124BE9" w:rsidRDefault="00B27DEE" w:rsidP="00B27DEE">
      <w:pPr>
        <w:widowControl w:val="0"/>
        <w:jc w:val="both"/>
        <w:rPr>
          <w:rFonts w:ascii="GHEA Grapalat" w:hAnsi="GHEA Grapalat"/>
          <w:i/>
          <w:sz w:val="20"/>
          <w:szCs w:val="20"/>
        </w:rPr>
      </w:pPr>
      <w:r w:rsidRPr="00124BE9">
        <w:rPr>
          <w:rFonts w:ascii="GHEA Grapalat" w:hAnsi="GHEA Grapalat"/>
          <w:i/>
          <w:sz w:val="20"/>
          <w:szCs w:val="20"/>
        </w:rPr>
        <w:t>жду сторонами соглашения в случае предусмотрения финансовых средств.</w:t>
      </w:r>
    </w:p>
    <w:p w14:paraId="079A9181" w14:textId="77777777" w:rsidR="00B27DEE" w:rsidRPr="00124BE9" w:rsidRDefault="00B27DEE" w:rsidP="00B27DEE">
      <w:pPr>
        <w:pStyle w:val="FootnoteText"/>
        <w:widowControl w:val="0"/>
        <w:jc w:val="both"/>
      </w:pPr>
    </w:p>
  </w:footnote>
  <w:footnote w:id="30">
    <w:p w14:paraId="4FCCB616" w14:textId="77777777" w:rsidR="00B27DEE" w:rsidRPr="00124BE9" w:rsidRDefault="00B27DEE" w:rsidP="00B27DEE">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7B725AFB" w14:textId="77777777" w:rsidR="00B27DEE" w:rsidRPr="00124BE9" w:rsidRDefault="00B27DEE" w:rsidP="00B27DEE">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29601996">
    <w:abstractNumId w:val="24"/>
  </w:num>
  <w:num w:numId="2" w16cid:durableId="1605307528">
    <w:abstractNumId w:val="11"/>
  </w:num>
  <w:num w:numId="3" w16cid:durableId="923418858">
    <w:abstractNumId w:val="22"/>
  </w:num>
  <w:num w:numId="4" w16cid:durableId="1586264855">
    <w:abstractNumId w:val="17"/>
  </w:num>
  <w:num w:numId="5" w16cid:durableId="239566420">
    <w:abstractNumId w:val="27"/>
  </w:num>
  <w:num w:numId="6" w16cid:durableId="1850022361">
    <w:abstractNumId w:val="24"/>
    <w:lvlOverride w:ilvl="0">
      <w:startOverride w:val="1"/>
    </w:lvlOverride>
    <w:lvlOverride w:ilvl="1"/>
    <w:lvlOverride w:ilvl="2"/>
    <w:lvlOverride w:ilvl="3"/>
    <w:lvlOverride w:ilvl="4"/>
    <w:lvlOverride w:ilvl="5"/>
    <w:lvlOverride w:ilvl="6"/>
    <w:lvlOverride w:ilvl="7"/>
    <w:lvlOverride w:ilvl="8"/>
  </w:num>
  <w:num w:numId="7" w16cid:durableId="11472089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68799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0933227">
    <w:abstractNumId w:val="19"/>
  </w:num>
  <w:num w:numId="10" w16cid:durableId="1852255970">
    <w:abstractNumId w:val="5"/>
  </w:num>
  <w:num w:numId="11" w16cid:durableId="1025210302">
    <w:abstractNumId w:val="9"/>
  </w:num>
  <w:num w:numId="12" w16cid:durableId="1046610044">
    <w:abstractNumId w:val="32"/>
  </w:num>
  <w:num w:numId="13" w16cid:durableId="620115719">
    <w:abstractNumId w:val="29"/>
  </w:num>
  <w:num w:numId="14" w16cid:durableId="1210875642">
    <w:abstractNumId w:val="14"/>
  </w:num>
  <w:num w:numId="15" w16cid:durableId="2014255807">
    <w:abstractNumId w:val="31"/>
  </w:num>
  <w:num w:numId="16" w16cid:durableId="145440077">
    <w:abstractNumId w:val="16"/>
  </w:num>
  <w:num w:numId="17" w16cid:durableId="507257818">
    <w:abstractNumId w:val="6"/>
  </w:num>
  <w:num w:numId="18" w16cid:durableId="2031493288">
    <w:abstractNumId w:val="1"/>
  </w:num>
  <w:num w:numId="19" w16cid:durableId="1072243176">
    <w:abstractNumId w:val="18"/>
  </w:num>
  <w:num w:numId="20" w16cid:durableId="7032112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1100447">
    <w:abstractNumId w:val="25"/>
  </w:num>
  <w:num w:numId="22" w16cid:durableId="811017295">
    <w:abstractNumId w:val="8"/>
  </w:num>
  <w:num w:numId="23" w16cid:durableId="1168594492">
    <w:abstractNumId w:val="21"/>
  </w:num>
  <w:num w:numId="24" w16cid:durableId="1388455705">
    <w:abstractNumId w:val="23"/>
  </w:num>
  <w:num w:numId="25" w16cid:durableId="1421295439">
    <w:abstractNumId w:val="15"/>
  </w:num>
  <w:num w:numId="26" w16cid:durableId="15932510">
    <w:abstractNumId w:val="7"/>
  </w:num>
  <w:num w:numId="27" w16cid:durableId="91779898">
    <w:abstractNumId w:val="12"/>
  </w:num>
  <w:num w:numId="28" w16cid:durableId="1473403169">
    <w:abstractNumId w:val="4"/>
  </w:num>
  <w:num w:numId="29" w16cid:durableId="1336154902">
    <w:abstractNumId w:val="3"/>
  </w:num>
  <w:num w:numId="30" w16cid:durableId="1600793256">
    <w:abstractNumId w:val="0"/>
  </w:num>
  <w:num w:numId="31" w16cid:durableId="998652682">
    <w:abstractNumId w:val="10"/>
  </w:num>
  <w:num w:numId="32" w16cid:durableId="1757287990">
    <w:abstractNumId w:val="28"/>
  </w:num>
  <w:num w:numId="33" w16cid:durableId="1773865175">
    <w:abstractNumId w:val="26"/>
  </w:num>
  <w:num w:numId="34" w16cid:durableId="2140372934">
    <w:abstractNumId w:val="30"/>
  </w:num>
  <w:num w:numId="35" w16cid:durableId="1875851800">
    <w:abstractNumId w:val="13"/>
  </w:num>
  <w:num w:numId="36" w16cid:durableId="717241186">
    <w:abstractNumId w:val="2"/>
  </w:num>
  <w:num w:numId="37" w16cid:durableId="27001404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416"/>
    <w:rsid w:val="00047EB8"/>
    <w:rsid w:val="00111D7A"/>
    <w:rsid w:val="00154C13"/>
    <w:rsid w:val="00221D60"/>
    <w:rsid w:val="00246190"/>
    <w:rsid w:val="00270A3A"/>
    <w:rsid w:val="002E495E"/>
    <w:rsid w:val="003B549B"/>
    <w:rsid w:val="003C78D1"/>
    <w:rsid w:val="004247A4"/>
    <w:rsid w:val="00425882"/>
    <w:rsid w:val="00557067"/>
    <w:rsid w:val="005A13F4"/>
    <w:rsid w:val="005A298E"/>
    <w:rsid w:val="005F2586"/>
    <w:rsid w:val="005F79D5"/>
    <w:rsid w:val="00627303"/>
    <w:rsid w:val="00656891"/>
    <w:rsid w:val="00695786"/>
    <w:rsid w:val="0071399F"/>
    <w:rsid w:val="00780B9D"/>
    <w:rsid w:val="00784EDB"/>
    <w:rsid w:val="007A3CA1"/>
    <w:rsid w:val="007A4D68"/>
    <w:rsid w:val="007E2E44"/>
    <w:rsid w:val="00813554"/>
    <w:rsid w:val="008326E6"/>
    <w:rsid w:val="0085615C"/>
    <w:rsid w:val="008A2A16"/>
    <w:rsid w:val="00917335"/>
    <w:rsid w:val="0093643F"/>
    <w:rsid w:val="009540E1"/>
    <w:rsid w:val="00974416"/>
    <w:rsid w:val="009A688D"/>
    <w:rsid w:val="00A05BF4"/>
    <w:rsid w:val="00A7454C"/>
    <w:rsid w:val="00A776CA"/>
    <w:rsid w:val="00AD497F"/>
    <w:rsid w:val="00AF6B84"/>
    <w:rsid w:val="00B17B34"/>
    <w:rsid w:val="00B27DEE"/>
    <w:rsid w:val="00B42934"/>
    <w:rsid w:val="00B601A0"/>
    <w:rsid w:val="00C076E1"/>
    <w:rsid w:val="00C308F7"/>
    <w:rsid w:val="00C823E7"/>
    <w:rsid w:val="00CE3FEB"/>
    <w:rsid w:val="00D80D68"/>
    <w:rsid w:val="00DF101C"/>
    <w:rsid w:val="00E14CF7"/>
    <w:rsid w:val="00E27B94"/>
    <w:rsid w:val="00EA2B5C"/>
    <w:rsid w:val="00EE6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39A6"/>
  <w15:chartTrackingRefBased/>
  <w15:docId w15:val="{31726B64-E513-4C5E-B8FC-AB2BDF5B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DEE"/>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9744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9744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9744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9744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9744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97441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97441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97441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97441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441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97441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97441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974416"/>
    <w:rPr>
      <w:rFonts w:eastAsiaTheme="majorEastAsia" w:cstheme="majorBidi"/>
      <w:i/>
      <w:iCs/>
      <w:color w:val="2F5496" w:themeColor="accent1" w:themeShade="BF"/>
    </w:rPr>
  </w:style>
  <w:style w:type="character" w:customStyle="1" w:styleId="Heading5Char">
    <w:name w:val="Heading 5 Char"/>
    <w:basedOn w:val="DefaultParagraphFont"/>
    <w:link w:val="Heading5"/>
    <w:rsid w:val="00974416"/>
    <w:rPr>
      <w:rFonts w:eastAsiaTheme="majorEastAsia" w:cstheme="majorBidi"/>
      <w:color w:val="2F5496" w:themeColor="accent1" w:themeShade="BF"/>
    </w:rPr>
  </w:style>
  <w:style w:type="character" w:customStyle="1" w:styleId="Heading6Char">
    <w:name w:val="Heading 6 Char"/>
    <w:basedOn w:val="DefaultParagraphFont"/>
    <w:link w:val="Heading6"/>
    <w:rsid w:val="00974416"/>
    <w:rPr>
      <w:rFonts w:eastAsiaTheme="majorEastAsia" w:cstheme="majorBidi"/>
      <w:i/>
      <w:iCs/>
      <w:color w:val="595959" w:themeColor="text1" w:themeTint="A6"/>
    </w:rPr>
  </w:style>
  <w:style w:type="character" w:customStyle="1" w:styleId="Heading7Char">
    <w:name w:val="Heading 7 Char"/>
    <w:basedOn w:val="DefaultParagraphFont"/>
    <w:link w:val="Heading7"/>
    <w:rsid w:val="00974416"/>
    <w:rPr>
      <w:rFonts w:eastAsiaTheme="majorEastAsia" w:cstheme="majorBidi"/>
      <w:color w:val="595959" w:themeColor="text1" w:themeTint="A6"/>
    </w:rPr>
  </w:style>
  <w:style w:type="character" w:customStyle="1" w:styleId="Heading8Char">
    <w:name w:val="Heading 8 Char"/>
    <w:basedOn w:val="DefaultParagraphFont"/>
    <w:link w:val="Heading8"/>
    <w:rsid w:val="00974416"/>
    <w:rPr>
      <w:rFonts w:eastAsiaTheme="majorEastAsia" w:cstheme="majorBidi"/>
      <w:i/>
      <w:iCs/>
      <w:color w:val="272727" w:themeColor="text1" w:themeTint="D8"/>
    </w:rPr>
  </w:style>
  <w:style w:type="character" w:customStyle="1" w:styleId="Heading9Char">
    <w:name w:val="Heading 9 Char"/>
    <w:basedOn w:val="DefaultParagraphFont"/>
    <w:link w:val="Heading9"/>
    <w:rsid w:val="00974416"/>
    <w:rPr>
      <w:rFonts w:eastAsiaTheme="majorEastAsia" w:cstheme="majorBidi"/>
      <w:color w:val="272727" w:themeColor="text1" w:themeTint="D8"/>
    </w:rPr>
  </w:style>
  <w:style w:type="paragraph" w:styleId="Title">
    <w:name w:val="Title"/>
    <w:basedOn w:val="Normal"/>
    <w:next w:val="Normal"/>
    <w:link w:val="TitleChar"/>
    <w:qFormat/>
    <w:rsid w:val="009744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744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44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44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4416"/>
    <w:pPr>
      <w:spacing w:before="160"/>
      <w:jc w:val="center"/>
    </w:pPr>
    <w:rPr>
      <w:i/>
      <w:iCs/>
      <w:color w:val="404040" w:themeColor="text1" w:themeTint="BF"/>
    </w:rPr>
  </w:style>
  <w:style w:type="character" w:customStyle="1" w:styleId="QuoteChar">
    <w:name w:val="Quote Char"/>
    <w:basedOn w:val="DefaultParagraphFont"/>
    <w:link w:val="Quote"/>
    <w:uiPriority w:val="29"/>
    <w:rsid w:val="00974416"/>
    <w:rPr>
      <w:i/>
      <w:iCs/>
      <w:color w:val="404040" w:themeColor="text1" w:themeTint="BF"/>
    </w:rPr>
  </w:style>
  <w:style w:type="paragraph" w:styleId="ListParagraph">
    <w:name w:val="List Paragraph"/>
    <w:basedOn w:val="Normal"/>
    <w:link w:val="ListParagraphChar"/>
    <w:uiPriority w:val="34"/>
    <w:qFormat/>
    <w:rsid w:val="00974416"/>
    <w:pPr>
      <w:ind w:left="720"/>
      <w:contextualSpacing/>
    </w:pPr>
  </w:style>
  <w:style w:type="character" w:styleId="IntenseEmphasis">
    <w:name w:val="Intense Emphasis"/>
    <w:basedOn w:val="DefaultParagraphFont"/>
    <w:uiPriority w:val="21"/>
    <w:qFormat/>
    <w:rsid w:val="00974416"/>
    <w:rPr>
      <w:i/>
      <w:iCs/>
      <w:color w:val="2F5496" w:themeColor="accent1" w:themeShade="BF"/>
    </w:rPr>
  </w:style>
  <w:style w:type="paragraph" w:styleId="IntenseQuote">
    <w:name w:val="Intense Quote"/>
    <w:basedOn w:val="Normal"/>
    <w:next w:val="Normal"/>
    <w:link w:val="IntenseQuoteChar"/>
    <w:uiPriority w:val="30"/>
    <w:qFormat/>
    <w:rsid w:val="009744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74416"/>
    <w:rPr>
      <w:i/>
      <w:iCs/>
      <w:color w:val="2F5496" w:themeColor="accent1" w:themeShade="BF"/>
    </w:rPr>
  </w:style>
  <w:style w:type="character" w:styleId="IntenseReference">
    <w:name w:val="Intense Reference"/>
    <w:basedOn w:val="DefaultParagraphFont"/>
    <w:uiPriority w:val="32"/>
    <w:qFormat/>
    <w:rsid w:val="00974416"/>
    <w:rPr>
      <w:b/>
      <w:bCs/>
      <w:smallCaps/>
      <w:color w:val="2F5496" w:themeColor="accent1" w:themeShade="BF"/>
      <w:spacing w:val="5"/>
    </w:rPr>
  </w:style>
  <w:style w:type="paragraph" w:styleId="BodyTextIndent">
    <w:name w:val="Body Text Indent"/>
    <w:aliases w:val=" Char, Char Char Char Char,Char Char Char Char"/>
    <w:basedOn w:val="Normal"/>
    <w:link w:val="BodyTextIndentChar"/>
    <w:rsid w:val="00B27DEE"/>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B27DEE"/>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B27DEE"/>
    <w:pPr>
      <w:tabs>
        <w:tab w:val="center" w:pos="4320"/>
        <w:tab w:val="right" w:pos="8640"/>
      </w:tabs>
    </w:pPr>
    <w:rPr>
      <w:sz w:val="20"/>
      <w:szCs w:val="20"/>
    </w:rPr>
  </w:style>
  <w:style w:type="character" w:customStyle="1" w:styleId="FooterChar">
    <w:name w:val="Footer Char"/>
    <w:basedOn w:val="DefaultParagraphFont"/>
    <w:link w:val="Footer"/>
    <w:uiPriority w:val="99"/>
    <w:rsid w:val="00B27DEE"/>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B27DE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B27DEE"/>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B27DE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B27DEE"/>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B27DE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B27DEE"/>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B27DEE"/>
    <w:pPr>
      <w:spacing w:after="160" w:line="360" w:lineRule="auto"/>
      <w:ind w:firstLine="709"/>
      <w:jc w:val="both"/>
    </w:pPr>
    <w:rPr>
      <w:rFonts w:ascii="Arial AMU" w:hAnsi="Arial AMU" w:cs="Arial"/>
      <w:sz w:val="22"/>
      <w:szCs w:val="20"/>
    </w:rPr>
  </w:style>
  <w:style w:type="paragraph" w:customStyle="1" w:styleId="Default">
    <w:name w:val="Default"/>
    <w:rsid w:val="00B27DEE"/>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B27DEE"/>
    <w:rPr>
      <w:rFonts w:ascii="Tahoma" w:hAnsi="Tahoma"/>
      <w:sz w:val="16"/>
      <w:szCs w:val="16"/>
    </w:rPr>
  </w:style>
  <w:style w:type="character" w:customStyle="1" w:styleId="BalloonTextChar">
    <w:name w:val="Balloon Text Char"/>
    <w:basedOn w:val="DefaultParagraphFont"/>
    <w:link w:val="BalloonText"/>
    <w:rsid w:val="00B27DEE"/>
    <w:rPr>
      <w:rFonts w:ascii="Tahoma" w:eastAsia="Times New Roman" w:hAnsi="Tahoma" w:cs="Times New Roman"/>
      <w:kern w:val="0"/>
      <w:sz w:val="16"/>
      <w:szCs w:val="16"/>
      <w:lang w:val="ru-RU" w:eastAsia="ru-RU" w:bidi="ru-RU"/>
      <w14:ligatures w14:val="none"/>
    </w:rPr>
  </w:style>
  <w:style w:type="character" w:styleId="Hyperlink">
    <w:name w:val="Hyperlink"/>
    <w:rsid w:val="00B27DEE"/>
    <w:rPr>
      <w:color w:val="0000FF"/>
      <w:u w:val="single"/>
    </w:rPr>
  </w:style>
  <w:style w:type="character" w:customStyle="1" w:styleId="CharChar1">
    <w:name w:val="Char Char1"/>
    <w:locked/>
    <w:rsid w:val="00B27DEE"/>
    <w:rPr>
      <w:rFonts w:ascii="Arial LatArm" w:hAnsi="Arial LatArm"/>
      <w:i/>
      <w:lang w:val="ru-RU" w:eastAsia="ru-RU" w:bidi="ru-RU"/>
    </w:rPr>
  </w:style>
  <w:style w:type="paragraph" w:styleId="BodyText">
    <w:name w:val="Body Text"/>
    <w:basedOn w:val="Normal"/>
    <w:link w:val="BodyTextChar"/>
    <w:rsid w:val="00B27DEE"/>
    <w:pPr>
      <w:spacing w:after="120"/>
    </w:pPr>
  </w:style>
  <w:style w:type="character" w:customStyle="1" w:styleId="BodyTextChar">
    <w:name w:val="Body Text Char"/>
    <w:basedOn w:val="DefaultParagraphFont"/>
    <w:link w:val="BodyText"/>
    <w:rsid w:val="00B27DEE"/>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B27DEE"/>
    <w:pPr>
      <w:ind w:left="240" w:hanging="240"/>
    </w:pPr>
  </w:style>
  <w:style w:type="paragraph" w:styleId="IndexHeading">
    <w:name w:val="index heading"/>
    <w:basedOn w:val="Normal"/>
    <w:next w:val="Index1"/>
    <w:semiHidden/>
    <w:rsid w:val="00B27DEE"/>
    <w:rPr>
      <w:sz w:val="20"/>
      <w:szCs w:val="20"/>
    </w:rPr>
  </w:style>
  <w:style w:type="paragraph" w:styleId="Header">
    <w:name w:val="header"/>
    <w:basedOn w:val="Normal"/>
    <w:link w:val="HeaderChar"/>
    <w:rsid w:val="00B27DEE"/>
    <w:pPr>
      <w:tabs>
        <w:tab w:val="center" w:pos="4153"/>
        <w:tab w:val="right" w:pos="8306"/>
      </w:tabs>
    </w:pPr>
    <w:rPr>
      <w:sz w:val="20"/>
      <w:szCs w:val="20"/>
    </w:rPr>
  </w:style>
  <w:style w:type="character" w:customStyle="1" w:styleId="HeaderChar">
    <w:name w:val="Header Char"/>
    <w:basedOn w:val="DefaultParagraphFont"/>
    <w:link w:val="Header"/>
    <w:rsid w:val="00B27DEE"/>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B27DEE"/>
    <w:pPr>
      <w:jc w:val="both"/>
    </w:pPr>
    <w:rPr>
      <w:rFonts w:ascii="Arial LatArm" w:hAnsi="Arial LatArm"/>
      <w:sz w:val="20"/>
      <w:szCs w:val="20"/>
    </w:rPr>
  </w:style>
  <w:style w:type="character" w:customStyle="1" w:styleId="BodyText3Char">
    <w:name w:val="Body Text 3 Char"/>
    <w:basedOn w:val="DefaultParagraphFont"/>
    <w:link w:val="BodyText3"/>
    <w:rsid w:val="00B27DEE"/>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B27DEE"/>
  </w:style>
  <w:style w:type="paragraph" w:styleId="FootnoteText">
    <w:name w:val="footnote text"/>
    <w:basedOn w:val="Normal"/>
    <w:link w:val="FootnoteTextChar"/>
    <w:semiHidden/>
    <w:rsid w:val="00B27DEE"/>
    <w:rPr>
      <w:rFonts w:ascii="Times Armenian" w:hAnsi="Times Armenian"/>
      <w:sz w:val="20"/>
      <w:szCs w:val="20"/>
    </w:rPr>
  </w:style>
  <w:style w:type="character" w:customStyle="1" w:styleId="FootnoteTextChar">
    <w:name w:val="Footnote Text Char"/>
    <w:basedOn w:val="DefaultParagraphFont"/>
    <w:link w:val="FootnoteText"/>
    <w:semiHidden/>
    <w:rsid w:val="00B27DEE"/>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B27DEE"/>
    <w:pPr>
      <w:spacing w:after="160" w:line="240" w:lineRule="exact"/>
    </w:pPr>
    <w:rPr>
      <w:rFonts w:ascii="Arial" w:hAnsi="Arial" w:cs="Arial"/>
      <w:sz w:val="20"/>
      <w:szCs w:val="20"/>
    </w:rPr>
  </w:style>
  <w:style w:type="paragraph" w:customStyle="1" w:styleId="norm">
    <w:name w:val="norm"/>
    <w:basedOn w:val="Normal"/>
    <w:rsid w:val="00B27DEE"/>
    <w:pPr>
      <w:spacing w:line="480" w:lineRule="auto"/>
      <w:ind w:firstLine="709"/>
      <w:jc w:val="both"/>
    </w:pPr>
    <w:rPr>
      <w:rFonts w:ascii="Arial Armenian" w:hAnsi="Arial Armenian"/>
      <w:sz w:val="22"/>
      <w:szCs w:val="20"/>
    </w:rPr>
  </w:style>
  <w:style w:type="character" w:customStyle="1" w:styleId="normChar">
    <w:name w:val="norm Char"/>
    <w:locked/>
    <w:rsid w:val="00B27DEE"/>
    <w:rPr>
      <w:rFonts w:ascii="Arial Armenian" w:hAnsi="Arial Armenian"/>
      <w:sz w:val="22"/>
      <w:lang w:val="ru-RU" w:eastAsia="ru-RU" w:bidi="ru-RU"/>
    </w:rPr>
  </w:style>
  <w:style w:type="character" w:customStyle="1" w:styleId="CharCharChar">
    <w:name w:val="Char Char Char"/>
    <w:rsid w:val="00B27DEE"/>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B27DEE"/>
    <w:pPr>
      <w:spacing w:before="100" w:beforeAutospacing="1" w:after="100" w:afterAutospacing="1"/>
    </w:pPr>
  </w:style>
  <w:style w:type="character" w:styleId="Strong">
    <w:name w:val="Strong"/>
    <w:qFormat/>
    <w:rsid w:val="00B27DEE"/>
    <w:rPr>
      <w:b/>
      <w:bCs/>
    </w:rPr>
  </w:style>
  <w:style w:type="character" w:styleId="FootnoteReference">
    <w:name w:val="footnote reference"/>
    <w:semiHidden/>
    <w:rsid w:val="00B27DEE"/>
    <w:rPr>
      <w:vertAlign w:val="superscript"/>
    </w:rPr>
  </w:style>
  <w:style w:type="character" w:customStyle="1" w:styleId="CharChar22">
    <w:name w:val="Char Char22"/>
    <w:rsid w:val="00B27DEE"/>
    <w:rPr>
      <w:rFonts w:ascii="Arial Armenian" w:hAnsi="Arial Armenian"/>
      <w:sz w:val="28"/>
      <w:lang w:val="ru-RU"/>
    </w:rPr>
  </w:style>
  <w:style w:type="character" w:customStyle="1" w:styleId="CharChar20">
    <w:name w:val="Char Char20"/>
    <w:rsid w:val="00B27DEE"/>
    <w:rPr>
      <w:rFonts w:ascii="Times LatArm" w:hAnsi="Times LatArm"/>
      <w:b/>
      <w:sz w:val="28"/>
      <w:lang w:val="ru-RU"/>
    </w:rPr>
  </w:style>
  <w:style w:type="character" w:customStyle="1" w:styleId="CharChar16">
    <w:name w:val="Char Char16"/>
    <w:rsid w:val="00B27DEE"/>
    <w:rPr>
      <w:rFonts w:ascii="Times Armenian" w:hAnsi="Times Armenian"/>
      <w:b/>
      <w:lang w:val="ru-RU"/>
    </w:rPr>
  </w:style>
  <w:style w:type="character" w:customStyle="1" w:styleId="CharChar15">
    <w:name w:val="Char Char15"/>
    <w:rsid w:val="00B27DEE"/>
    <w:rPr>
      <w:rFonts w:ascii="Times Armenian" w:hAnsi="Times Armenian"/>
      <w:i/>
      <w:lang w:val="ru-RU"/>
    </w:rPr>
  </w:style>
  <w:style w:type="character" w:customStyle="1" w:styleId="CharChar13">
    <w:name w:val="Char Char13"/>
    <w:rsid w:val="00B27DEE"/>
    <w:rPr>
      <w:rFonts w:ascii="Arial Armenian" w:hAnsi="Arial Armenian"/>
      <w:lang w:val="ru-RU"/>
    </w:rPr>
  </w:style>
  <w:style w:type="character" w:styleId="CommentReference">
    <w:name w:val="annotation reference"/>
    <w:semiHidden/>
    <w:rsid w:val="00B27DEE"/>
    <w:rPr>
      <w:sz w:val="16"/>
      <w:szCs w:val="16"/>
    </w:rPr>
  </w:style>
  <w:style w:type="paragraph" w:styleId="CommentText">
    <w:name w:val="annotation text"/>
    <w:basedOn w:val="Normal"/>
    <w:link w:val="CommentTextChar"/>
    <w:semiHidden/>
    <w:rsid w:val="00B27DEE"/>
    <w:rPr>
      <w:rFonts w:ascii="Times Armenian" w:hAnsi="Times Armenian"/>
      <w:sz w:val="20"/>
      <w:szCs w:val="20"/>
    </w:rPr>
  </w:style>
  <w:style w:type="character" w:customStyle="1" w:styleId="CommentTextChar">
    <w:name w:val="Comment Text Char"/>
    <w:basedOn w:val="DefaultParagraphFont"/>
    <w:link w:val="CommentText"/>
    <w:semiHidden/>
    <w:rsid w:val="00B27DEE"/>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B27DEE"/>
    <w:rPr>
      <w:b/>
      <w:bCs/>
    </w:rPr>
  </w:style>
  <w:style w:type="character" w:customStyle="1" w:styleId="CommentSubjectChar">
    <w:name w:val="Comment Subject Char"/>
    <w:basedOn w:val="CommentTextChar"/>
    <w:link w:val="CommentSubject"/>
    <w:semiHidden/>
    <w:rsid w:val="00B27DEE"/>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B27DEE"/>
    <w:rPr>
      <w:rFonts w:ascii="Times Armenian" w:hAnsi="Times Armenian"/>
      <w:sz w:val="20"/>
      <w:szCs w:val="20"/>
    </w:rPr>
  </w:style>
  <w:style w:type="character" w:customStyle="1" w:styleId="EndnoteTextChar">
    <w:name w:val="Endnote Text Char"/>
    <w:basedOn w:val="DefaultParagraphFont"/>
    <w:link w:val="EndnoteText"/>
    <w:semiHidden/>
    <w:rsid w:val="00B27DEE"/>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B27DEE"/>
    <w:rPr>
      <w:vertAlign w:val="superscript"/>
    </w:rPr>
  </w:style>
  <w:style w:type="paragraph" w:styleId="DocumentMap">
    <w:name w:val="Document Map"/>
    <w:basedOn w:val="Normal"/>
    <w:link w:val="DocumentMapChar"/>
    <w:semiHidden/>
    <w:rsid w:val="00B27DE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B27DEE"/>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B27DEE"/>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39"/>
    <w:rsid w:val="00B27DEE"/>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B27DEE"/>
    <w:pPr>
      <w:spacing w:after="160" w:line="240" w:lineRule="exact"/>
    </w:pPr>
    <w:rPr>
      <w:rFonts w:ascii="Verdana" w:hAnsi="Verdana"/>
      <w:sz w:val="20"/>
      <w:szCs w:val="20"/>
    </w:rPr>
  </w:style>
  <w:style w:type="paragraph" w:customStyle="1" w:styleId="Style2">
    <w:name w:val="Style2"/>
    <w:basedOn w:val="Normal"/>
    <w:rsid w:val="00B27DEE"/>
    <w:pPr>
      <w:jc w:val="center"/>
    </w:pPr>
    <w:rPr>
      <w:rFonts w:ascii="Arial Armenian" w:hAnsi="Arial Armenian"/>
      <w:w w:val="90"/>
      <w:sz w:val="22"/>
      <w:szCs w:val="20"/>
    </w:rPr>
  </w:style>
  <w:style w:type="character" w:customStyle="1" w:styleId="CharChar23">
    <w:name w:val="Char Char23"/>
    <w:rsid w:val="00B27DEE"/>
    <w:rPr>
      <w:rFonts w:ascii="Arial Armenian" w:hAnsi="Arial Armenian"/>
      <w:sz w:val="28"/>
      <w:lang w:val="ru-RU" w:eastAsia="ru-RU" w:bidi="ru-RU"/>
    </w:rPr>
  </w:style>
  <w:style w:type="character" w:customStyle="1" w:styleId="CharChar21">
    <w:name w:val="Char Char21"/>
    <w:rsid w:val="00B27DEE"/>
    <w:rPr>
      <w:rFonts w:ascii="Arial LatArm" w:hAnsi="Arial LatArm"/>
      <w:b/>
      <w:color w:val="0000FF"/>
      <w:lang w:val="ru-RU" w:eastAsia="ru-RU" w:bidi="ru-RU"/>
    </w:rPr>
  </w:style>
  <w:style w:type="character" w:customStyle="1" w:styleId="CharChar25">
    <w:name w:val="Char Char25"/>
    <w:rsid w:val="00B27DEE"/>
    <w:rPr>
      <w:rFonts w:ascii="Arial Armenian" w:hAnsi="Arial Armenian"/>
      <w:sz w:val="28"/>
      <w:lang w:val="ru-RU" w:eastAsia="ru-RU" w:bidi="ru-RU"/>
    </w:rPr>
  </w:style>
  <w:style w:type="character" w:customStyle="1" w:styleId="CharChar24">
    <w:name w:val="Char Char24"/>
    <w:rsid w:val="00B27DEE"/>
    <w:rPr>
      <w:rFonts w:ascii="Arial LatArm" w:hAnsi="Arial LatArm"/>
      <w:b/>
      <w:color w:val="0000FF"/>
      <w:lang w:val="ru-RU" w:eastAsia="ru-RU" w:bidi="ru-RU"/>
    </w:rPr>
  </w:style>
  <w:style w:type="paragraph" w:styleId="BlockText">
    <w:name w:val="Block Text"/>
    <w:basedOn w:val="Normal"/>
    <w:rsid w:val="00B27DEE"/>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B27DEE"/>
    <w:pPr>
      <w:autoSpaceDE w:val="0"/>
      <w:autoSpaceDN w:val="0"/>
      <w:adjustRightInd w:val="0"/>
    </w:pPr>
    <w:rPr>
      <w:rFonts w:ascii="Times Armenian" w:hAnsi="Times Armenian"/>
    </w:rPr>
  </w:style>
  <w:style w:type="paragraph" w:customStyle="1" w:styleId="Normal2">
    <w:name w:val="Normal+2"/>
    <w:basedOn w:val="Normal"/>
    <w:next w:val="Normal"/>
    <w:rsid w:val="00B27DE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B27DEE"/>
    <w:pPr>
      <w:widowControl w:val="0"/>
      <w:adjustRightInd w:val="0"/>
      <w:spacing w:after="160" w:line="240" w:lineRule="exact"/>
    </w:pPr>
    <w:rPr>
      <w:sz w:val="20"/>
      <w:szCs w:val="20"/>
    </w:rPr>
  </w:style>
  <w:style w:type="paragraph" w:customStyle="1" w:styleId="xl63">
    <w:name w:val="xl63"/>
    <w:basedOn w:val="Normal"/>
    <w:rsid w:val="00B27D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B27D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B27D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B27D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B27D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B27DE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B27DE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B27DE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B27DE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B27D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B27DE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B27DE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B27DE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B27DE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B27DE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B27DE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B27DE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B27DEE"/>
    <w:pPr>
      <w:spacing w:before="100" w:beforeAutospacing="1" w:after="100" w:afterAutospacing="1"/>
    </w:pPr>
    <w:rPr>
      <w:rFonts w:eastAsia="Arial Unicode MS"/>
      <w:sz w:val="16"/>
      <w:szCs w:val="16"/>
    </w:rPr>
  </w:style>
  <w:style w:type="paragraph" w:customStyle="1" w:styleId="font13">
    <w:name w:val="font13"/>
    <w:basedOn w:val="Normal"/>
    <w:rsid w:val="00B27DE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B27DE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B27DE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B27DE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B27DEE"/>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B27DEE"/>
    <w:pPr>
      <w:suppressAutoHyphens/>
      <w:spacing w:line="100" w:lineRule="atLeast"/>
    </w:pPr>
    <w:rPr>
      <w:kern w:val="1"/>
      <w:sz w:val="20"/>
      <w:szCs w:val="20"/>
    </w:rPr>
  </w:style>
  <w:style w:type="character" w:styleId="FollowedHyperlink">
    <w:name w:val="FollowedHyperlink"/>
    <w:rsid w:val="00B27DEE"/>
    <w:rPr>
      <w:color w:val="800080"/>
      <w:u w:val="single"/>
    </w:rPr>
  </w:style>
  <w:style w:type="character" w:customStyle="1" w:styleId="CharCharCharChar1">
    <w:name w:val="Char Char Char Char1"/>
    <w:aliases w:val=" Char Char Char Char Char Char"/>
    <w:rsid w:val="00B27DEE"/>
    <w:rPr>
      <w:rFonts w:ascii="Arial LatArm" w:hAnsi="Arial LatArm"/>
      <w:sz w:val="24"/>
      <w:lang w:val="ru-RU" w:eastAsia="ru-RU" w:bidi="ru-RU"/>
    </w:rPr>
  </w:style>
  <w:style w:type="character" w:customStyle="1" w:styleId="CharChar">
    <w:name w:val="Char Char"/>
    <w:locked/>
    <w:rsid w:val="00B27DEE"/>
    <w:rPr>
      <w:lang w:val="ru-RU" w:eastAsia="ru-RU" w:bidi="ru-RU"/>
    </w:rPr>
  </w:style>
  <w:style w:type="paragraph" w:customStyle="1" w:styleId="Char3CharCharChar">
    <w:name w:val="Char3 Char Char Char"/>
    <w:basedOn w:val="Normal"/>
    <w:next w:val="Normal"/>
    <w:semiHidden/>
    <w:rsid w:val="00B27DEE"/>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B27DEE"/>
  </w:style>
  <w:style w:type="character" w:styleId="Emphasis">
    <w:name w:val="Emphasis"/>
    <w:qFormat/>
    <w:rsid w:val="00B27DEE"/>
    <w:rPr>
      <w:i/>
      <w:iCs/>
    </w:rPr>
  </w:style>
  <w:style w:type="character" w:customStyle="1" w:styleId="CharChar4">
    <w:name w:val="Char Char4"/>
    <w:locked/>
    <w:rsid w:val="00B27DEE"/>
    <w:rPr>
      <w:sz w:val="24"/>
      <w:szCs w:val="24"/>
      <w:lang w:val="ru-RU" w:eastAsia="ru-RU" w:bidi="ru-RU"/>
    </w:rPr>
  </w:style>
  <w:style w:type="paragraph" w:customStyle="1" w:styleId="msonormalcxspmiddle">
    <w:name w:val="msonormalcxspmiddle"/>
    <w:basedOn w:val="Normal"/>
    <w:rsid w:val="00B27DEE"/>
    <w:pPr>
      <w:spacing w:before="100" w:beforeAutospacing="1" w:after="100" w:afterAutospacing="1"/>
    </w:pPr>
  </w:style>
  <w:style w:type="character" w:customStyle="1" w:styleId="CharChar5">
    <w:name w:val="Char Char5"/>
    <w:locked/>
    <w:rsid w:val="00B27DEE"/>
    <w:rPr>
      <w:sz w:val="24"/>
      <w:szCs w:val="24"/>
      <w:lang w:val="ru-RU" w:eastAsia="ru-RU" w:bidi="ru-RU"/>
    </w:rPr>
  </w:style>
  <w:style w:type="table" w:styleId="TableSimple2">
    <w:name w:val="Table Simple 2"/>
    <w:basedOn w:val="TableNormal"/>
    <w:rsid w:val="00B27DEE"/>
    <w:pPr>
      <w:spacing w:after="0" w:line="240" w:lineRule="auto"/>
    </w:pPr>
    <w:rPr>
      <w:rFonts w:ascii="Times New Roman" w:eastAsia="Times New Roman" w:hAnsi="Times New Roman" w:cs="Times New Roman"/>
      <w:kern w:val="0"/>
      <w:sz w:val="20"/>
      <w:szCs w:val="20"/>
      <w:lang w:val="ru-RU" w:eastAsia="ru-RU" w:bidi="ru-RU"/>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27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27DEE"/>
    <w:rPr>
      <w:rFonts w:ascii="Courier New" w:eastAsia="Times New Roman" w:hAnsi="Courier New" w:cs="Courier New"/>
      <w:kern w:val="0"/>
      <w:sz w:val="20"/>
      <w:szCs w:val="20"/>
      <w14:ligatures w14:val="none"/>
    </w:rPr>
  </w:style>
  <w:style w:type="character" w:customStyle="1" w:styleId="y2iqfc">
    <w:name w:val="y2iqfc"/>
    <w:basedOn w:val="DefaultParagraphFont"/>
    <w:rsid w:val="00B27DEE"/>
  </w:style>
  <w:style w:type="character" w:customStyle="1" w:styleId="ezkurwreuab5ozgtqnkl">
    <w:name w:val="ezkurwreuab5ozgtqnkl"/>
    <w:basedOn w:val="DefaultParagraphFont"/>
    <w:rsid w:val="00B27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90</Pages>
  <Words>25295</Words>
  <Characters>144183</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42</cp:revision>
  <dcterms:created xsi:type="dcterms:W3CDTF">2025-11-26T05:57:00Z</dcterms:created>
  <dcterms:modified xsi:type="dcterms:W3CDTF">2025-12-03T04:32:00Z</dcterms:modified>
</cp:coreProperties>
</file>